
<file path=[Content_Types].xml><?xml version="1.0" encoding="utf-8"?>
<Types xmlns="http://schemas.openxmlformats.org/package/2006/content-types">
  <Default Extension="bin" ContentType="application/vnd.openxmlformats-officedocument.oleObject"/>
  <Default Extension="emf" ContentType="image/x-emf"/>
  <Default Extension="xls" ContentType="application/vnd.ms-excel"/>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690B" w:rsidRPr="00EB34FC" w:rsidRDefault="00DA690B" w:rsidP="00DA690B">
      <w:pPr>
        <w:jc w:val="right"/>
        <w:rPr>
          <w:rFonts w:asciiTheme="minorHAnsi" w:hAnsiTheme="minorHAnsi" w:cstheme="minorHAnsi"/>
          <w:b/>
          <w:sz w:val="48"/>
          <w:szCs w:val="48"/>
        </w:rPr>
      </w:pPr>
      <w:bookmarkStart w:id="0" w:name="_Toc153189646"/>
      <w:bookmarkStart w:id="1" w:name="_Toc214003082"/>
      <w:r w:rsidRPr="00EB34FC">
        <w:rPr>
          <w:rFonts w:asciiTheme="minorHAnsi" w:hAnsiTheme="minorHAnsi" w:cstheme="minorHAnsi"/>
          <w:b/>
          <w:sz w:val="48"/>
          <w:szCs w:val="48"/>
        </w:rPr>
        <w:t xml:space="preserve">Work Paper </w:t>
      </w:r>
      <w:bookmarkEnd w:id="0"/>
      <w:r w:rsidR="0023332B">
        <w:rPr>
          <w:rFonts w:asciiTheme="minorHAnsi" w:hAnsiTheme="minorHAnsi" w:cstheme="minorHAnsi"/>
          <w:b/>
          <w:sz w:val="48"/>
          <w:szCs w:val="48"/>
        </w:rPr>
        <w:t>WPSDGENRLG</w:t>
      </w:r>
      <w:r w:rsidR="008B4E70">
        <w:rPr>
          <w:rFonts w:asciiTheme="minorHAnsi" w:hAnsiTheme="minorHAnsi" w:cstheme="minorHAnsi"/>
          <w:b/>
          <w:sz w:val="48"/>
          <w:szCs w:val="48"/>
        </w:rPr>
        <w:t>0</w:t>
      </w:r>
      <w:r w:rsidR="003575B0">
        <w:rPr>
          <w:rFonts w:asciiTheme="minorHAnsi" w:hAnsiTheme="minorHAnsi" w:cstheme="minorHAnsi"/>
          <w:b/>
          <w:sz w:val="48"/>
          <w:szCs w:val="48"/>
        </w:rPr>
        <w:t>198</w:t>
      </w:r>
    </w:p>
    <w:p w:rsidR="00DA690B" w:rsidRPr="00EB34FC" w:rsidRDefault="00DA690B" w:rsidP="00DA690B">
      <w:pPr>
        <w:jc w:val="right"/>
        <w:rPr>
          <w:rFonts w:asciiTheme="minorHAnsi" w:hAnsiTheme="minorHAnsi" w:cstheme="minorHAnsi"/>
          <w:b/>
          <w:sz w:val="48"/>
          <w:szCs w:val="48"/>
        </w:rPr>
      </w:pPr>
      <w:bookmarkStart w:id="2" w:name="_Toc153189647"/>
      <w:r w:rsidRPr="00EB34FC">
        <w:rPr>
          <w:rFonts w:asciiTheme="minorHAnsi" w:hAnsiTheme="minorHAnsi" w:cstheme="minorHAnsi"/>
          <w:b/>
          <w:sz w:val="48"/>
          <w:szCs w:val="48"/>
        </w:rPr>
        <w:t>Revision</w:t>
      </w:r>
      <w:bookmarkEnd w:id="2"/>
      <w:r w:rsidRPr="00EB34FC">
        <w:rPr>
          <w:rFonts w:asciiTheme="minorHAnsi" w:hAnsiTheme="minorHAnsi" w:cstheme="minorHAnsi"/>
          <w:b/>
          <w:sz w:val="48"/>
          <w:szCs w:val="48"/>
        </w:rPr>
        <w:t xml:space="preserve"> </w:t>
      </w:r>
      <w:r w:rsidR="003575B0">
        <w:rPr>
          <w:rFonts w:asciiTheme="minorHAnsi" w:hAnsiTheme="minorHAnsi" w:cstheme="minorHAnsi"/>
          <w:b/>
          <w:sz w:val="48"/>
          <w:szCs w:val="48"/>
        </w:rPr>
        <w:t>0</w:t>
      </w:r>
    </w:p>
    <w:p w:rsidR="00DA690B" w:rsidRPr="00EB34FC" w:rsidRDefault="00DA690B" w:rsidP="00DA690B">
      <w:pPr>
        <w:rPr>
          <w:rFonts w:asciiTheme="minorHAnsi" w:hAnsiTheme="minorHAnsi" w:cstheme="minorHAnsi"/>
        </w:rPr>
      </w:pPr>
    </w:p>
    <w:p w:rsidR="00DA690B" w:rsidRPr="00EB34FC" w:rsidRDefault="00DA690B" w:rsidP="00DA690B">
      <w:pPr>
        <w:rPr>
          <w:rFonts w:asciiTheme="minorHAnsi" w:hAnsiTheme="minorHAnsi" w:cstheme="minorHAnsi"/>
        </w:rPr>
      </w:pPr>
    </w:p>
    <w:p w:rsidR="00DA690B" w:rsidRPr="00EB34FC" w:rsidRDefault="00DA690B" w:rsidP="00DA690B">
      <w:pPr>
        <w:rPr>
          <w:rFonts w:asciiTheme="minorHAnsi" w:hAnsiTheme="minorHAnsi" w:cstheme="minorHAnsi"/>
        </w:rPr>
      </w:pPr>
    </w:p>
    <w:p w:rsidR="00DA690B" w:rsidRPr="00EB34FC" w:rsidRDefault="00DA690B" w:rsidP="00DA690B">
      <w:pPr>
        <w:rPr>
          <w:rFonts w:asciiTheme="minorHAnsi" w:hAnsiTheme="minorHAnsi" w:cstheme="minorHAnsi"/>
        </w:rPr>
      </w:pPr>
    </w:p>
    <w:p w:rsidR="00380964" w:rsidRPr="00EB34FC" w:rsidRDefault="00380964" w:rsidP="00380964">
      <w:pPr>
        <w:pBdr>
          <w:bottom w:val="single" w:sz="4" w:space="1" w:color="auto"/>
        </w:pBdr>
        <w:rPr>
          <w:rFonts w:asciiTheme="minorHAnsi" w:hAnsiTheme="minorHAnsi" w:cstheme="minorHAnsi"/>
          <w:b/>
          <w:sz w:val="36"/>
          <w:szCs w:val="36"/>
        </w:rPr>
      </w:pPr>
      <w:r>
        <w:rPr>
          <w:rFonts w:asciiTheme="minorHAnsi" w:hAnsiTheme="minorHAnsi" w:cstheme="minorHAnsi"/>
          <w:b/>
          <w:sz w:val="36"/>
          <w:szCs w:val="36"/>
        </w:rPr>
        <w:t>San Diego Gas &amp; Electric</w:t>
      </w:r>
    </w:p>
    <w:p w:rsidR="00380964" w:rsidRPr="005A0798" w:rsidRDefault="00380964" w:rsidP="00380964">
      <w:pPr>
        <w:rPr>
          <w:rFonts w:asciiTheme="minorHAnsi" w:hAnsiTheme="minorHAnsi" w:cstheme="minorHAnsi"/>
          <w:b/>
          <w:sz w:val="32"/>
        </w:rPr>
      </w:pPr>
      <w:r w:rsidRPr="005A0798">
        <w:rPr>
          <w:rFonts w:asciiTheme="minorHAnsi" w:hAnsiTheme="minorHAnsi" w:cstheme="minorHAnsi"/>
          <w:b/>
          <w:sz w:val="32"/>
        </w:rPr>
        <w:t>Energy Efficiency Engineering</w:t>
      </w:r>
    </w:p>
    <w:p w:rsidR="00DA690B" w:rsidRPr="00EB34FC" w:rsidRDefault="00DA690B" w:rsidP="00DA690B">
      <w:pPr>
        <w:rPr>
          <w:rFonts w:asciiTheme="minorHAnsi" w:hAnsiTheme="minorHAnsi" w:cstheme="minorHAnsi"/>
        </w:rPr>
      </w:pPr>
    </w:p>
    <w:p w:rsidR="00DA690B" w:rsidRPr="00EB34FC" w:rsidRDefault="009D0753" w:rsidP="009D0753">
      <w:pPr>
        <w:tabs>
          <w:tab w:val="left" w:pos="8190"/>
        </w:tabs>
        <w:rPr>
          <w:rFonts w:asciiTheme="minorHAnsi" w:hAnsiTheme="minorHAnsi" w:cstheme="minorHAnsi"/>
        </w:rPr>
      </w:pPr>
      <w:r>
        <w:rPr>
          <w:rFonts w:asciiTheme="minorHAnsi" w:hAnsiTheme="minorHAnsi" w:cstheme="minorHAnsi"/>
        </w:rPr>
        <w:tab/>
      </w:r>
    </w:p>
    <w:p w:rsidR="00DA690B" w:rsidRPr="00EB34FC" w:rsidRDefault="00DA690B" w:rsidP="00DA690B">
      <w:pPr>
        <w:rPr>
          <w:rFonts w:asciiTheme="minorHAnsi" w:hAnsiTheme="minorHAnsi" w:cstheme="minorHAnsi"/>
        </w:rPr>
      </w:pPr>
    </w:p>
    <w:p w:rsidR="00DA690B" w:rsidRPr="00EB34FC" w:rsidRDefault="00DA690B" w:rsidP="00DA690B">
      <w:pPr>
        <w:rPr>
          <w:rFonts w:asciiTheme="minorHAnsi" w:hAnsiTheme="minorHAnsi" w:cstheme="minorHAnsi"/>
        </w:rPr>
      </w:pPr>
    </w:p>
    <w:p w:rsidR="00DA690B" w:rsidRPr="00EB34FC" w:rsidRDefault="00DA690B" w:rsidP="00DA690B">
      <w:pPr>
        <w:rPr>
          <w:rFonts w:asciiTheme="minorHAnsi" w:hAnsiTheme="minorHAnsi" w:cstheme="minorHAnsi"/>
        </w:rPr>
      </w:pPr>
    </w:p>
    <w:p w:rsidR="00DA690B" w:rsidRPr="00EB34FC" w:rsidRDefault="00DA690B" w:rsidP="00DA690B">
      <w:pPr>
        <w:rPr>
          <w:rFonts w:asciiTheme="minorHAnsi" w:hAnsiTheme="minorHAnsi" w:cstheme="minorHAnsi"/>
        </w:rPr>
      </w:pPr>
    </w:p>
    <w:p w:rsidR="00DA690B" w:rsidRDefault="00DA690B" w:rsidP="00DA690B">
      <w:pPr>
        <w:rPr>
          <w:rFonts w:asciiTheme="minorHAnsi" w:hAnsiTheme="minorHAnsi" w:cstheme="minorHAnsi"/>
        </w:rPr>
      </w:pPr>
    </w:p>
    <w:p w:rsidR="00865BFB" w:rsidRPr="00EB34FC" w:rsidRDefault="00865BFB" w:rsidP="00DA690B">
      <w:pPr>
        <w:rPr>
          <w:rFonts w:asciiTheme="minorHAnsi" w:hAnsiTheme="minorHAnsi" w:cstheme="minorHAnsi"/>
        </w:rPr>
      </w:pPr>
    </w:p>
    <w:p w:rsidR="00DA690B" w:rsidRPr="00865BFB" w:rsidRDefault="00B47860" w:rsidP="00DA690B">
      <w:pPr>
        <w:rPr>
          <w:rFonts w:asciiTheme="minorHAnsi" w:hAnsiTheme="minorHAnsi" w:cstheme="minorHAnsi"/>
          <w:b/>
          <w:sz w:val="72"/>
          <w:szCs w:val="72"/>
        </w:rPr>
      </w:pPr>
      <w:r>
        <w:rPr>
          <w:rFonts w:asciiTheme="minorHAnsi" w:hAnsiTheme="minorHAnsi" w:cstheme="minorHAnsi"/>
          <w:b/>
          <w:sz w:val="72"/>
          <w:szCs w:val="72"/>
        </w:rPr>
        <w:t xml:space="preserve">Exterior </w:t>
      </w:r>
      <w:r w:rsidR="008B4E70">
        <w:rPr>
          <w:rFonts w:asciiTheme="minorHAnsi" w:hAnsiTheme="minorHAnsi" w:cstheme="minorHAnsi"/>
          <w:b/>
          <w:sz w:val="72"/>
          <w:szCs w:val="72"/>
        </w:rPr>
        <w:t xml:space="preserve">LED </w:t>
      </w:r>
      <w:r w:rsidR="003575B0">
        <w:rPr>
          <w:rFonts w:asciiTheme="minorHAnsi" w:hAnsiTheme="minorHAnsi" w:cstheme="minorHAnsi"/>
          <w:b/>
          <w:sz w:val="72"/>
          <w:szCs w:val="72"/>
        </w:rPr>
        <w:t>Sports &amp; Athletic Field Lighting</w:t>
      </w:r>
      <w:r w:rsidR="00DA690B" w:rsidRPr="00865BFB">
        <w:rPr>
          <w:rFonts w:asciiTheme="minorHAnsi" w:hAnsiTheme="minorHAnsi" w:cstheme="minorHAnsi"/>
          <w:b/>
          <w:sz w:val="72"/>
          <w:szCs w:val="72"/>
        </w:rPr>
        <w:t xml:space="preserve"> </w:t>
      </w:r>
      <w:r w:rsidR="00000CD4">
        <w:rPr>
          <w:rFonts w:asciiTheme="minorHAnsi" w:hAnsiTheme="minorHAnsi" w:cstheme="minorHAnsi"/>
          <w:b/>
          <w:sz w:val="72"/>
          <w:szCs w:val="72"/>
        </w:rPr>
        <w:t>Fixtures</w:t>
      </w:r>
    </w:p>
    <w:p w:rsidR="00EB34FC" w:rsidRPr="00BD3931" w:rsidRDefault="00EB34FC" w:rsidP="00EB34FC">
      <w:pPr>
        <w:rPr>
          <w:rFonts w:asciiTheme="minorHAnsi" w:hAnsiTheme="minorHAnsi" w:cstheme="minorHAnsi"/>
          <w:sz w:val="22"/>
          <w:szCs w:val="22"/>
        </w:rPr>
      </w:pPr>
    </w:p>
    <w:p w:rsidR="00EB34FC" w:rsidRPr="00BD3931" w:rsidRDefault="00EB34FC" w:rsidP="00DA690B">
      <w:pPr>
        <w:rPr>
          <w:rFonts w:asciiTheme="minorHAnsi" w:hAnsiTheme="minorHAnsi" w:cstheme="minorHAnsi"/>
          <w:sz w:val="22"/>
          <w:szCs w:val="22"/>
        </w:rPr>
        <w:sectPr w:rsidR="00EB34FC" w:rsidRPr="00BD3931">
          <w:footerReference w:type="default" r:id="rId9"/>
          <w:pgSz w:w="12240" w:h="15840"/>
          <w:pgMar w:top="1440" w:right="1440" w:bottom="1440" w:left="1440" w:header="720" w:footer="720" w:gutter="0"/>
          <w:cols w:space="720"/>
          <w:docGrid w:linePitch="360"/>
        </w:sectPr>
      </w:pPr>
    </w:p>
    <w:p w:rsidR="00EB34FC" w:rsidRDefault="00EB34FC" w:rsidP="00EB34FC">
      <w:pPr>
        <w:pStyle w:val="Heading3"/>
        <w:ind w:left="-630"/>
        <w:rPr>
          <w:rFonts w:asciiTheme="minorHAnsi" w:hAnsiTheme="minorHAnsi" w:cstheme="minorHAnsi"/>
        </w:rPr>
      </w:pPr>
      <w:r w:rsidRPr="005734A4">
        <w:rPr>
          <w:rFonts w:asciiTheme="minorHAnsi" w:hAnsiTheme="minorHAnsi" w:cstheme="minorHAnsi"/>
        </w:rPr>
        <w:t>Core Measure Summary Table</w:t>
      </w:r>
    </w:p>
    <w:tbl>
      <w:tblPr>
        <w:tblW w:w="21718" w:type="dxa"/>
        <w:jc w:val="center"/>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0"/>
        <w:gridCol w:w="617"/>
        <w:gridCol w:w="611"/>
        <w:gridCol w:w="654"/>
        <w:gridCol w:w="606"/>
        <w:gridCol w:w="406"/>
        <w:gridCol w:w="808"/>
        <w:gridCol w:w="845"/>
        <w:gridCol w:w="1029"/>
        <w:gridCol w:w="770"/>
        <w:gridCol w:w="690"/>
        <w:gridCol w:w="928"/>
        <w:gridCol w:w="856"/>
        <w:gridCol w:w="923"/>
        <w:gridCol w:w="851"/>
        <w:gridCol w:w="972"/>
        <w:gridCol w:w="571"/>
        <w:gridCol w:w="432"/>
        <w:gridCol w:w="706"/>
        <w:gridCol w:w="641"/>
        <w:gridCol w:w="732"/>
        <w:gridCol w:w="761"/>
        <w:gridCol w:w="697"/>
        <w:gridCol w:w="661"/>
        <w:gridCol w:w="629"/>
        <w:gridCol w:w="761"/>
        <w:gridCol w:w="697"/>
        <w:gridCol w:w="661"/>
        <w:gridCol w:w="629"/>
        <w:gridCol w:w="794"/>
      </w:tblGrid>
      <w:tr w:rsidR="00FF2C92" w:rsidRPr="00787C61" w:rsidTr="00C40029">
        <w:trPr>
          <w:trHeight w:val="520"/>
          <w:jc w:val="center"/>
        </w:trPr>
        <w:tc>
          <w:tcPr>
            <w:tcW w:w="14059" w:type="dxa"/>
            <w:gridSpan w:val="19"/>
            <w:shd w:val="clear" w:color="000000" w:fill="FFFF99"/>
            <w:noWrap/>
            <w:vAlign w:val="center"/>
            <w:hideMark/>
          </w:tcPr>
          <w:p w:rsidR="00787C61" w:rsidRPr="00787C61" w:rsidRDefault="00787C61" w:rsidP="00787C61">
            <w:pPr>
              <w:jc w:val="center"/>
              <w:rPr>
                <w:rFonts w:asciiTheme="minorHAnsi" w:hAnsiTheme="minorHAnsi" w:cs="Arial"/>
                <w:sz w:val="16"/>
                <w:szCs w:val="16"/>
              </w:rPr>
            </w:pPr>
            <w:r w:rsidRPr="00787C61">
              <w:rPr>
                <w:rFonts w:asciiTheme="minorHAnsi" w:hAnsiTheme="minorHAnsi" w:cs="Arial"/>
                <w:sz w:val="16"/>
                <w:szCs w:val="16"/>
              </w:rPr>
              <w:t>General Measure Information</w:t>
            </w:r>
          </w:p>
        </w:tc>
        <w:tc>
          <w:tcPr>
            <w:tcW w:w="1373" w:type="dxa"/>
            <w:gridSpan w:val="2"/>
            <w:shd w:val="clear" w:color="000000" w:fill="FFFF99"/>
            <w:noWrap/>
            <w:vAlign w:val="center"/>
            <w:hideMark/>
          </w:tcPr>
          <w:p w:rsidR="00787C61" w:rsidRPr="00787C61" w:rsidRDefault="00787C61" w:rsidP="00787C61">
            <w:pPr>
              <w:jc w:val="center"/>
              <w:rPr>
                <w:rFonts w:asciiTheme="minorHAnsi" w:hAnsiTheme="minorHAnsi" w:cs="Arial"/>
                <w:sz w:val="16"/>
                <w:szCs w:val="16"/>
              </w:rPr>
            </w:pPr>
            <w:r w:rsidRPr="00787C61">
              <w:rPr>
                <w:rFonts w:asciiTheme="minorHAnsi" w:hAnsiTheme="minorHAnsi" w:cs="Arial"/>
                <w:sz w:val="16"/>
                <w:szCs w:val="16"/>
              </w:rPr>
              <w:t>PT</w:t>
            </w:r>
          </w:p>
        </w:tc>
        <w:tc>
          <w:tcPr>
            <w:tcW w:w="2746" w:type="dxa"/>
            <w:gridSpan w:val="4"/>
            <w:shd w:val="clear" w:color="000000" w:fill="FFFF99"/>
            <w:noWrap/>
            <w:vAlign w:val="center"/>
            <w:hideMark/>
          </w:tcPr>
          <w:p w:rsidR="00787C61" w:rsidRPr="00787C61" w:rsidRDefault="00787C61" w:rsidP="00787C61">
            <w:pPr>
              <w:jc w:val="center"/>
              <w:rPr>
                <w:rFonts w:asciiTheme="minorHAnsi" w:hAnsiTheme="minorHAnsi" w:cs="Arial"/>
                <w:sz w:val="16"/>
                <w:szCs w:val="16"/>
              </w:rPr>
            </w:pPr>
            <w:r w:rsidRPr="00787C61">
              <w:rPr>
                <w:rFonts w:asciiTheme="minorHAnsi" w:hAnsiTheme="minorHAnsi" w:cs="Arial"/>
                <w:sz w:val="16"/>
                <w:szCs w:val="16"/>
              </w:rPr>
              <w:t>1st Baseline Period</w:t>
            </w:r>
          </w:p>
        </w:tc>
        <w:tc>
          <w:tcPr>
            <w:tcW w:w="2746" w:type="dxa"/>
            <w:gridSpan w:val="4"/>
            <w:shd w:val="clear" w:color="000000" w:fill="FFFF99"/>
            <w:noWrap/>
            <w:vAlign w:val="center"/>
            <w:hideMark/>
          </w:tcPr>
          <w:p w:rsidR="00787C61" w:rsidRPr="00787C61" w:rsidRDefault="00787C61" w:rsidP="00787C61">
            <w:pPr>
              <w:jc w:val="center"/>
              <w:rPr>
                <w:rFonts w:asciiTheme="minorHAnsi" w:hAnsiTheme="minorHAnsi" w:cs="Arial"/>
                <w:sz w:val="16"/>
                <w:szCs w:val="16"/>
              </w:rPr>
            </w:pPr>
            <w:r w:rsidRPr="00787C61">
              <w:rPr>
                <w:rFonts w:asciiTheme="minorHAnsi" w:hAnsiTheme="minorHAnsi" w:cs="Arial"/>
                <w:sz w:val="16"/>
                <w:szCs w:val="16"/>
              </w:rPr>
              <w:t>2nd Baseline Period</w:t>
            </w:r>
          </w:p>
        </w:tc>
        <w:tc>
          <w:tcPr>
            <w:tcW w:w="794" w:type="dxa"/>
            <w:shd w:val="clear" w:color="000000" w:fill="FFFF99"/>
            <w:noWrap/>
            <w:vAlign w:val="center"/>
            <w:hideMark/>
          </w:tcPr>
          <w:p w:rsidR="00787C61" w:rsidRPr="00787C61" w:rsidRDefault="00787C61" w:rsidP="00787C61">
            <w:pPr>
              <w:jc w:val="center"/>
              <w:rPr>
                <w:rFonts w:asciiTheme="minorHAnsi" w:hAnsiTheme="minorHAnsi" w:cs="Arial"/>
                <w:sz w:val="16"/>
                <w:szCs w:val="16"/>
              </w:rPr>
            </w:pPr>
            <w:r w:rsidRPr="00787C61">
              <w:rPr>
                <w:rFonts w:asciiTheme="minorHAnsi" w:hAnsiTheme="minorHAnsi" w:cs="Arial"/>
                <w:sz w:val="16"/>
                <w:szCs w:val="16"/>
              </w:rPr>
              <w:t>TOU</w:t>
            </w:r>
          </w:p>
        </w:tc>
      </w:tr>
      <w:tr w:rsidR="00C40029" w:rsidRPr="00787C61" w:rsidTr="001E77E7">
        <w:trPr>
          <w:trHeight w:val="1420"/>
          <w:jc w:val="center"/>
        </w:trPr>
        <w:tc>
          <w:tcPr>
            <w:tcW w:w="959" w:type="dxa"/>
            <w:shd w:val="clear" w:color="000000" w:fill="C0C0C0"/>
            <w:vAlign w:val="center"/>
            <w:hideMark/>
          </w:tcPr>
          <w:p w:rsidR="00787C61" w:rsidRPr="00787C61" w:rsidRDefault="00787C61" w:rsidP="00787C61">
            <w:pPr>
              <w:jc w:val="center"/>
              <w:rPr>
                <w:rFonts w:asciiTheme="minorHAnsi" w:hAnsiTheme="minorHAnsi" w:cs="Arial"/>
                <w:sz w:val="16"/>
                <w:szCs w:val="16"/>
              </w:rPr>
            </w:pPr>
            <w:r w:rsidRPr="00787C61">
              <w:rPr>
                <w:rFonts w:asciiTheme="minorHAnsi" w:hAnsiTheme="minorHAnsi" w:cs="Arial"/>
                <w:sz w:val="16"/>
                <w:szCs w:val="16"/>
              </w:rPr>
              <w:t>Measure Name</w:t>
            </w:r>
          </w:p>
        </w:tc>
        <w:tc>
          <w:tcPr>
            <w:tcW w:w="313" w:type="dxa"/>
            <w:shd w:val="clear" w:color="000000" w:fill="C0C0C0"/>
            <w:vAlign w:val="center"/>
            <w:hideMark/>
          </w:tcPr>
          <w:p w:rsidR="00787C61" w:rsidRPr="00787C61" w:rsidRDefault="00787C61" w:rsidP="00787C61">
            <w:pPr>
              <w:jc w:val="center"/>
              <w:rPr>
                <w:rFonts w:asciiTheme="minorHAnsi" w:hAnsiTheme="minorHAnsi" w:cs="Arial"/>
                <w:sz w:val="16"/>
                <w:szCs w:val="16"/>
              </w:rPr>
            </w:pPr>
            <w:proofErr w:type="spellStart"/>
            <w:r w:rsidRPr="00787C61">
              <w:rPr>
                <w:rFonts w:asciiTheme="minorHAnsi" w:hAnsiTheme="minorHAnsi" w:cs="Arial"/>
                <w:sz w:val="16"/>
                <w:szCs w:val="16"/>
              </w:rPr>
              <w:t>PreDesc</w:t>
            </w:r>
            <w:proofErr w:type="spellEnd"/>
          </w:p>
        </w:tc>
        <w:tc>
          <w:tcPr>
            <w:tcW w:w="611" w:type="dxa"/>
            <w:shd w:val="clear" w:color="000000" w:fill="C0C0C0"/>
            <w:vAlign w:val="center"/>
            <w:hideMark/>
          </w:tcPr>
          <w:p w:rsidR="00787C61" w:rsidRPr="00787C61" w:rsidRDefault="00787C61" w:rsidP="00787C61">
            <w:pPr>
              <w:jc w:val="center"/>
              <w:rPr>
                <w:rFonts w:asciiTheme="minorHAnsi" w:hAnsiTheme="minorHAnsi" w:cs="Arial"/>
                <w:sz w:val="16"/>
                <w:szCs w:val="16"/>
              </w:rPr>
            </w:pPr>
            <w:proofErr w:type="spellStart"/>
            <w:r w:rsidRPr="00787C61">
              <w:rPr>
                <w:rFonts w:asciiTheme="minorHAnsi" w:hAnsiTheme="minorHAnsi" w:cs="Arial"/>
                <w:sz w:val="16"/>
                <w:szCs w:val="16"/>
              </w:rPr>
              <w:t>StdDesc</w:t>
            </w:r>
            <w:proofErr w:type="spellEnd"/>
          </w:p>
        </w:tc>
        <w:tc>
          <w:tcPr>
            <w:tcW w:w="654" w:type="dxa"/>
            <w:shd w:val="clear" w:color="000000" w:fill="C0C0C0"/>
            <w:vAlign w:val="center"/>
            <w:hideMark/>
          </w:tcPr>
          <w:p w:rsidR="00787C61" w:rsidRPr="00787C61" w:rsidRDefault="00787C61" w:rsidP="00787C61">
            <w:pPr>
              <w:jc w:val="center"/>
              <w:rPr>
                <w:rFonts w:asciiTheme="minorHAnsi" w:hAnsiTheme="minorHAnsi" w:cs="Arial"/>
                <w:sz w:val="16"/>
                <w:szCs w:val="16"/>
              </w:rPr>
            </w:pPr>
            <w:r w:rsidRPr="00787C61">
              <w:rPr>
                <w:rFonts w:asciiTheme="minorHAnsi" w:hAnsiTheme="minorHAnsi" w:cs="Arial"/>
                <w:sz w:val="16"/>
                <w:szCs w:val="16"/>
              </w:rPr>
              <w:t xml:space="preserve">Measure </w:t>
            </w:r>
            <w:proofErr w:type="spellStart"/>
            <w:r w:rsidRPr="00787C61">
              <w:rPr>
                <w:rFonts w:asciiTheme="minorHAnsi" w:hAnsiTheme="minorHAnsi" w:cs="Arial"/>
                <w:sz w:val="16"/>
                <w:szCs w:val="16"/>
              </w:rPr>
              <w:t>RunID</w:t>
            </w:r>
            <w:proofErr w:type="spellEnd"/>
          </w:p>
        </w:tc>
        <w:tc>
          <w:tcPr>
            <w:tcW w:w="606" w:type="dxa"/>
            <w:shd w:val="clear" w:color="000000" w:fill="C0C0C0"/>
            <w:vAlign w:val="center"/>
            <w:hideMark/>
          </w:tcPr>
          <w:p w:rsidR="00787C61" w:rsidRPr="00787C61" w:rsidRDefault="00FF2C92" w:rsidP="00787C61">
            <w:pPr>
              <w:jc w:val="center"/>
              <w:rPr>
                <w:rFonts w:asciiTheme="minorHAnsi" w:hAnsiTheme="minorHAnsi" w:cs="Arial"/>
                <w:sz w:val="16"/>
                <w:szCs w:val="16"/>
              </w:rPr>
            </w:pPr>
            <w:r>
              <w:rPr>
                <w:rFonts w:asciiTheme="minorHAnsi" w:hAnsiTheme="minorHAnsi" w:cs="Arial"/>
                <w:sz w:val="16"/>
                <w:szCs w:val="16"/>
              </w:rPr>
              <w:t>Product Cod</w:t>
            </w:r>
            <w:r w:rsidR="00787C61" w:rsidRPr="00787C61">
              <w:rPr>
                <w:rFonts w:asciiTheme="minorHAnsi" w:hAnsiTheme="minorHAnsi" w:cs="Arial"/>
                <w:sz w:val="16"/>
                <w:szCs w:val="16"/>
              </w:rPr>
              <w:t>e</w:t>
            </w:r>
          </w:p>
        </w:tc>
        <w:tc>
          <w:tcPr>
            <w:tcW w:w="406" w:type="dxa"/>
            <w:shd w:val="clear" w:color="000000" w:fill="C0C0C0"/>
            <w:vAlign w:val="center"/>
            <w:hideMark/>
          </w:tcPr>
          <w:p w:rsidR="00787C61" w:rsidRPr="00787C61" w:rsidRDefault="00787C61" w:rsidP="00787C61">
            <w:pPr>
              <w:jc w:val="center"/>
              <w:rPr>
                <w:rFonts w:asciiTheme="minorHAnsi" w:hAnsiTheme="minorHAnsi" w:cs="Arial"/>
                <w:sz w:val="16"/>
                <w:szCs w:val="16"/>
              </w:rPr>
            </w:pPr>
            <w:r w:rsidRPr="00787C61">
              <w:rPr>
                <w:rFonts w:asciiTheme="minorHAnsi" w:hAnsiTheme="minorHAnsi" w:cs="Arial"/>
                <w:sz w:val="16"/>
                <w:szCs w:val="16"/>
              </w:rPr>
              <w:t>CZ</w:t>
            </w:r>
          </w:p>
        </w:tc>
        <w:tc>
          <w:tcPr>
            <w:tcW w:w="808" w:type="dxa"/>
            <w:shd w:val="clear" w:color="000000" w:fill="C0C0C0"/>
            <w:vAlign w:val="center"/>
            <w:hideMark/>
          </w:tcPr>
          <w:p w:rsidR="00787C61" w:rsidRPr="00787C61" w:rsidRDefault="00787C61" w:rsidP="00787C61">
            <w:pPr>
              <w:jc w:val="center"/>
              <w:rPr>
                <w:rFonts w:asciiTheme="minorHAnsi" w:hAnsiTheme="minorHAnsi" w:cs="Arial"/>
                <w:sz w:val="16"/>
                <w:szCs w:val="16"/>
              </w:rPr>
            </w:pPr>
            <w:r w:rsidRPr="00787C61">
              <w:rPr>
                <w:rFonts w:asciiTheme="minorHAnsi" w:hAnsiTheme="minorHAnsi" w:cs="Arial"/>
                <w:sz w:val="16"/>
                <w:szCs w:val="16"/>
              </w:rPr>
              <w:t>Building Type</w:t>
            </w:r>
          </w:p>
        </w:tc>
        <w:tc>
          <w:tcPr>
            <w:tcW w:w="845" w:type="dxa"/>
            <w:shd w:val="clear" w:color="000000" w:fill="C0C0C0"/>
            <w:vAlign w:val="center"/>
            <w:hideMark/>
          </w:tcPr>
          <w:p w:rsidR="00787C61" w:rsidRPr="00787C61" w:rsidRDefault="00787C61" w:rsidP="00787C61">
            <w:pPr>
              <w:jc w:val="center"/>
              <w:rPr>
                <w:rFonts w:asciiTheme="minorHAnsi" w:hAnsiTheme="minorHAnsi" w:cs="Arial"/>
                <w:sz w:val="16"/>
                <w:szCs w:val="16"/>
              </w:rPr>
            </w:pPr>
            <w:proofErr w:type="spellStart"/>
            <w:r w:rsidRPr="00787C61">
              <w:rPr>
                <w:rFonts w:asciiTheme="minorHAnsi" w:hAnsiTheme="minorHAnsi" w:cs="Arial"/>
                <w:sz w:val="16"/>
                <w:szCs w:val="16"/>
              </w:rPr>
              <w:t>UseCategory</w:t>
            </w:r>
            <w:proofErr w:type="spellEnd"/>
          </w:p>
        </w:tc>
        <w:tc>
          <w:tcPr>
            <w:tcW w:w="1029" w:type="dxa"/>
            <w:shd w:val="clear" w:color="000000" w:fill="C0C0C0"/>
            <w:vAlign w:val="center"/>
            <w:hideMark/>
          </w:tcPr>
          <w:p w:rsidR="00787C61" w:rsidRPr="00787C61" w:rsidRDefault="00787C61" w:rsidP="00787C61">
            <w:pPr>
              <w:jc w:val="center"/>
              <w:rPr>
                <w:rFonts w:asciiTheme="minorHAnsi" w:hAnsiTheme="minorHAnsi" w:cs="Arial"/>
                <w:sz w:val="16"/>
                <w:szCs w:val="16"/>
              </w:rPr>
            </w:pPr>
            <w:proofErr w:type="spellStart"/>
            <w:r w:rsidRPr="00787C61">
              <w:rPr>
                <w:rFonts w:asciiTheme="minorHAnsi" w:hAnsiTheme="minorHAnsi" w:cs="Arial"/>
                <w:sz w:val="16"/>
                <w:szCs w:val="16"/>
              </w:rPr>
              <w:t>UseSubCategory</w:t>
            </w:r>
            <w:proofErr w:type="spellEnd"/>
          </w:p>
        </w:tc>
        <w:tc>
          <w:tcPr>
            <w:tcW w:w="770" w:type="dxa"/>
            <w:shd w:val="clear" w:color="000000" w:fill="C0C0C0"/>
            <w:vAlign w:val="center"/>
            <w:hideMark/>
          </w:tcPr>
          <w:p w:rsidR="00787C61" w:rsidRPr="00787C61" w:rsidRDefault="00787C61" w:rsidP="00787C61">
            <w:pPr>
              <w:jc w:val="center"/>
              <w:rPr>
                <w:rFonts w:asciiTheme="minorHAnsi" w:hAnsiTheme="minorHAnsi" w:cs="Arial"/>
                <w:sz w:val="16"/>
                <w:szCs w:val="16"/>
              </w:rPr>
            </w:pPr>
            <w:proofErr w:type="spellStart"/>
            <w:r w:rsidRPr="00787C61">
              <w:rPr>
                <w:rFonts w:asciiTheme="minorHAnsi" w:hAnsiTheme="minorHAnsi" w:cs="Arial"/>
                <w:sz w:val="16"/>
                <w:szCs w:val="16"/>
              </w:rPr>
              <w:t>TechGroup</w:t>
            </w:r>
            <w:proofErr w:type="spellEnd"/>
          </w:p>
        </w:tc>
        <w:tc>
          <w:tcPr>
            <w:tcW w:w="690" w:type="dxa"/>
            <w:shd w:val="clear" w:color="000000" w:fill="C0C0C0"/>
            <w:vAlign w:val="center"/>
            <w:hideMark/>
          </w:tcPr>
          <w:p w:rsidR="00787C61" w:rsidRPr="00787C61" w:rsidRDefault="00787C61" w:rsidP="00787C61">
            <w:pPr>
              <w:jc w:val="center"/>
              <w:rPr>
                <w:rFonts w:asciiTheme="minorHAnsi" w:hAnsiTheme="minorHAnsi" w:cs="Arial"/>
                <w:sz w:val="16"/>
                <w:szCs w:val="16"/>
              </w:rPr>
            </w:pPr>
            <w:proofErr w:type="spellStart"/>
            <w:r w:rsidRPr="00787C61">
              <w:rPr>
                <w:rFonts w:asciiTheme="minorHAnsi" w:hAnsiTheme="minorHAnsi" w:cs="Arial"/>
                <w:sz w:val="16"/>
                <w:szCs w:val="16"/>
              </w:rPr>
              <w:t>TechType</w:t>
            </w:r>
            <w:proofErr w:type="spellEnd"/>
          </w:p>
        </w:tc>
        <w:tc>
          <w:tcPr>
            <w:tcW w:w="928" w:type="dxa"/>
            <w:shd w:val="clear" w:color="000000" w:fill="C0C0C0"/>
            <w:vAlign w:val="center"/>
            <w:hideMark/>
          </w:tcPr>
          <w:p w:rsidR="00787C61" w:rsidRPr="00787C61" w:rsidRDefault="00787C61" w:rsidP="00787C61">
            <w:pPr>
              <w:jc w:val="center"/>
              <w:rPr>
                <w:rFonts w:asciiTheme="minorHAnsi" w:hAnsiTheme="minorHAnsi" w:cs="Arial"/>
                <w:sz w:val="16"/>
                <w:szCs w:val="16"/>
              </w:rPr>
            </w:pPr>
            <w:proofErr w:type="spellStart"/>
            <w:r w:rsidRPr="00787C61">
              <w:rPr>
                <w:rFonts w:asciiTheme="minorHAnsi" w:hAnsiTheme="minorHAnsi" w:cs="Arial"/>
                <w:sz w:val="16"/>
                <w:szCs w:val="16"/>
              </w:rPr>
              <w:t>PreTechGroup</w:t>
            </w:r>
            <w:proofErr w:type="spellEnd"/>
          </w:p>
        </w:tc>
        <w:tc>
          <w:tcPr>
            <w:tcW w:w="856" w:type="dxa"/>
            <w:shd w:val="clear" w:color="000000" w:fill="C0C0C0"/>
            <w:vAlign w:val="center"/>
            <w:hideMark/>
          </w:tcPr>
          <w:p w:rsidR="00787C61" w:rsidRPr="00787C61" w:rsidRDefault="00787C61" w:rsidP="00787C61">
            <w:pPr>
              <w:jc w:val="center"/>
              <w:rPr>
                <w:rFonts w:asciiTheme="minorHAnsi" w:hAnsiTheme="minorHAnsi" w:cs="Arial"/>
                <w:sz w:val="16"/>
                <w:szCs w:val="16"/>
              </w:rPr>
            </w:pPr>
            <w:proofErr w:type="spellStart"/>
            <w:r w:rsidRPr="00787C61">
              <w:rPr>
                <w:rFonts w:asciiTheme="minorHAnsi" w:hAnsiTheme="minorHAnsi" w:cs="Arial"/>
                <w:sz w:val="16"/>
                <w:szCs w:val="16"/>
              </w:rPr>
              <w:t>PreTechType</w:t>
            </w:r>
            <w:proofErr w:type="spellEnd"/>
          </w:p>
        </w:tc>
        <w:tc>
          <w:tcPr>
            <w:tcW w:w="922" w:type="dxa"/>
            <w:shd w:val="clear" w:color="000000" w:fill="C0C0C0"/>
            <w:vAlign w:val="center"/>
            <w:hideMark/>
          </w:tcPr>
          <w:p w:rsidR="00787C61" w:rsidRPr="00787C61" w:rsidRDefault="00787C61" w:rsidP="00787C61">
            <w:pPr>
              <w:jc w:val="center"/>
              <w:rPr>
                <w:rFonts w:asciiTheme="minorHAnsi" w:hAnsiTheme="minorHAnsi" w:cs="Arial"/>
                <w:sz w:val="16"/>
                <w:szCs w:val="16"/>
              </w:rPr>
            </w:pPr>
            <w:proofErr w:type="spellStart"/>
            <w:r w:rsidRPr="00787C61">
              <w:rPr>
                <w:rFonts w:asciiTheme="minorHAnsi" w:hAnsiTheme="minorHAnsi" w:cs="Arial"/>
                <w:sz w:val="16"/>
                <w:szCs w:val="16"/>
              </w:rPr>
              <w:t>StdTechGroup</w:t>
            </w:r>
            <w:proofErr w:type="spellEnd"/>
          </w:p>
        </w:tc>
        <w:tc>
          <w:tcPr>
            <w:tcW w:w="850" w:type="dxa"/>
            <w:shd w:val="clear" w:color="000000" w:fill="C0C0C0"/>
            <w:vAlign w:val="center"/>
            <w:hideMark/>
          </w:tcPr>
          <w:p w:rsidR="00787C61" w:rsidRPr="00787C61" w:rsidRDefault="00787C61" w:rsidP="00787C61">
            <w:pPr>
              <w:jc w:val="center"/>
              <w:rPr>
                <w:rFonts w:asciiTheme="minorHAnsi" w:hAnsiTheme="minorHAnsi" w:cs="Arial"/>
                <w:sz w:val="16"/>
                <w:szCs w:val="16"/>
              </w:rPr>
            </w:pPr>
            <w:proofErr w:type="spellStart"/>
            <w:r w:rsidRPr="00787C61">
              <w:rPr>
                <w:rFonts w:asciiTheme="minorHAnsi" w:hAnsiTheme="minorHAnsi" w:cs="Arial"/>
                <w:sz w:val="16"/>
                <w:szCs w:val="16"/>
              </w:rPr>
              <w:t>StdTechType</w:t>
            </w:r>
            <w:proofErr w:type="spellEnd"/>
          </w:p>
        </w:tc>
        <w:tc>
          <w:tcPr>
            <w:tcW w:w="971" w:type="dxa"/>
            <w:shd w:val="clear" w:color="000000" w:fill="C0C0C0"/>
            <w:vAlign w:val="center"/>
            <w:hideMark/>
          </w:tcPr>
          <w:p w:rsidR="00787C61" w:rsidRPr="00787C61" w:rsidRDefault="00787C61" w:rsidP="00787C61">
            <w:pPr>
              <w:jc w:val="center"/>
              <w:rPr>
                <w:rFonts w:asciiTheme="minorHAnsi" w:hAnsiTheme="minorHAnsi" w:cs="Arial"/>
                <w:sz w:val="16"/>
                <w:szCs w:val="16"/>
              </w:rPr>
            </w:pPr>
            <w:r w:rsidRPr="00787C61">
              <w:rPr>
                <w:rFonts w:asciiTheme="minorHAnsi" w:hAnsiTheme="minorHAnsi" w:cs="Arial"/>
                <w:sz w:val="16"/>
                <w:szCs w:val="16"/>
              </w:rPr>
              <w:t>Load Shape</w:t>
            </w:r>
          </w:p>
        </w:tc>
        <w:tc>
          <w:tcPr>
            <w:tcW w:w="571" w:type="dxa"/>
            <w:shd w:val="clear" w:color="000000" w:fill="C0C0C0"/>
            <w:vAlign w:val="center"/>
            <w:hideMark/>
          </w:tcPr>
          <w:p w:rsidR="00787C61" w:rsidRPr="00787C61" w:rsidRDefault="00787C61" w:rsidP="00787C61">
            <w:pPr>
              <w:jc w:val="center"/>
              <w:rPr>
                <w:rFonts w:asciiTheme="minorHAnsi" w:hAnsiTheme="minorHAnsi" w:cs="Arial"/>
                <w:sz w:val="16"/>
                <w:szCs w:val="16"/>
              </w:rPr>
            </w:pPr>
            <w:r w:rsidRPr="00787C61">
              <w:rPr>
                <w:rFonts w:asciiTheme="minorHAnsi" w:hAnsiTheme="minorHAnsi" w:cs="Arial"/>
                <w:sz w:val="16"/>
                <w:szCs w:val="16"/>
              </w:rPr>
              <w:t>EUL_ID</w:t>
            </w:r>
          </w:p>
        </w:tc>
        <w:tc>
          <w:tcPr>
            <w:tcW w:w="432" w:type="dxa"/>
            <w:shd w:val="clear" w:color="000000" w:fill="C0C0C0"/>
            <w:vAlign w:val="center"/>
            <w:hideMark/>
          </w:tcPr>
          <w:p w:rsidR="00787C61" w:rsidRPr="00787C61" w:rsidRDefault="00787C61" w:rsidP="00787C61">
            <w:pPr>
              <w:jc w:val="center"/>
              <w:rPr>
                <w:rFonts w:asciiTheme="minorHAnsi" w:hAnsiTheme="minorHAnsi" w:cs="Arial"/>
                <w:sz w:val="16"/>
                <w:szCs w:val="16"/>
              </w:rPr>
            </w:pPr>
            <w:r w:rsidRPr="00787C61">
              <w:rPr>
                <w:rFonts w:asciiTheme="minorHAnsi" w:hAnsiTheme="minorHAnsi" w:cs="Arial"/>
                <w:sz w:val="16"/>
                <w:szCs w:val="16"/>
              </w:rPr>
              <w:t>EUL</w:t>
            </w:r>
          </w:p>
        </w:tc>
        <w:tc>
          <w:tcPr>
            <w:tcW w:w="838" w:type="dxa"/>
            <w:shd w:val="clear" w:color="000000" w:fill="C0C0C0"/>
            <w:vAlign w:val="center"/>
            <w:hideMark/>
          </w:tcPr>
          <w:p w:rsidR="00787C61" w:rsidRPr="00787C61" w:rsidRDefault="00787C61" w:rsidP="00787C61">
            <w:pPr>
              <w:jc w:val="center"/>
              <w:rPr>
                <w:rFonts w:asciiTheme="minorHAnsi" w:hAnsiTheme="minorHAnsi" w:cs="Arial"/>
                <w:sz w:val="16"/>
                <w:szCs w:val="16"/>
              </w:rPr>
            </w:pPr>
            <w:r w:rsidRPr="00787C61">
              <w:rPr>
                <w:rFonts w:asciiTheme="minorHAnsi" w:hAnsiTheme="minorHAnsi" w:cs="Arial"/>
                <w:sz w:val="16"/>
                <w:szCs w:val="16"/>
              </w:rPr>
              <w:t>Unit Definition</w:t>
            </w:r>
          </w:p>
        </w:tc>
        <w:tc>
          <w:tcPr>
            <w:tcW w:w="641" w:type="dxa"/>
            <w:shd w:val="clear" w:color="000000" w:fill="C0C0C0"/>
            <w:vAlign w:val="center"/>
            <w:hideMark/>
          </w:tcPr>
          <w:p w:rsidR="00787C61" w:rsidRPr="00787C61" w:rsidRDefault="00787C61" w:rsidP="00787C61">
            <w:pPr>
              <w:jc w:val="center"/>
              <w:rPr>
                <w:rFonts w:asciiTheme="minorHAnsi" w:hAnsiTheme="minorHAnsi" w:cs="Arial"/>
                <w:sz w:val="16"/>
                <w:szCs w:val="16"/>
              </w:rPr>
            </w:pPr>
            <w:r w:rsidRPr="00787C61">
              <w:rPr>
                <w:rFonts w:asciiTheme="minorHAnsi" w:hAnsiTheme="minorHAnsi" w:cs="Arial"/>
                <w:sz w:val="16"/>
                <w:szCs w:val="16"/>
              </w:rPr>
              <w:t>Program Type (NEW, ROB, RET)</w:t>
            </w:r>
          </w:p>
        </w:tc>
        <w:tc>
          <w:tcPr>
            <w:tcW w:w="732" w:type="dxa"/>
            <w:shd w:val="clear" w:color="000000" w:fill="C0C0C0"/>
            <w:vAlign w:val="center"/>
            <w:hideMark/>
          </w:tcPr>
          <w:p w:rsidR="00787C61" w:rsidRPr="00787C61" w:rsidRDefault="00787C61" w:rsidP="00787C61">
            <w:pPr>
              <w:jc w:val="center"/>
              <w:rPr>
                <w:rFonts w:asciiTheme="minorHAnsi" w:hAnsiTheme="minorHAnsi" w:cs="Arial"/>
                <w:sz w:val="16"/>
                <w:szCs w:val="16"/>
              </w:rPr>
            </w:pPr>
            <w:r w:rsidRPr="00787C61">
              <w:rPr>
                <w:rFonts w:asciiTheme="minorHAnsi" w:hAnsiTheme="minorHAnsi" w:cs="Arial"/>
                <w:sz w:val="16"/>
                <w:szCs w:val="16"/>
              </w:rPr>
              <w:t>Applicable Code</w:t>
            </w:r>
          </w:p>
        </w:tc>
        <w:tc>
          <w:tcPr>
            <w:tcW w:w="761" w:type="dxa"/>
            <w:shd w:val="clear" w:color="000000" w:fill="D8E4BC"/>
            <w:vAlign w:val="center"/>
            <w:hideMark/>
          </w:tcPr>
          <w:p w:rsidR="00787C61" w:rsidRPr="00787C61" w:rsidRDefault="00787C61" w:rsidP="00787C61">
            <w:pPr>
              <w:jc w:val="center"/>
              <w:rPr>
                <w:rFonts w:asciiTheme="minorHAnsi" w:hAnsiTheme="minorHAnsi" w:cs="Arial"/>
                <w:sz w:val="16"/>
                <w:szCs w:val="16"/>
              </w:rPr>
            </w:pPr>
            <w:r w:rsidRPr="00787C61">
              <w:rPr>
                <w:rFonts w:asciiTheme="minorHAnsi" w:hAnsiTheme="minorHAnsi" w:cs="Arial"/>
                <w:sz w:val="16"/>
                <w:szCs w:val="16"/>
              </w:rPr>
              <w:t>Gross Unit Annual Electricity Savings (kWh/unit)</w:t>
            </w:r>
          </w:p>
        </w:tc>
        <w:tc>
          <w:tcPr>
            <w:tcW w:w="697" w:type="dxa"/>
            <w:shd w:val="clear" w:color="000000" w:fill="D8E4BC"/>
            <w:vAlign w:val="center"/>
            <w:hideMark/>
          </w:tcPr>
          <w:p w:rsidR="00787C61" w:rsidRPr="00787C61" w:rsidRDefault="00787C61" w:rsidP="00787C61">
            <w:pPr>
              <w:jc w:val="center"/>
              <w:rPr>
                <w:rFonts w:asciiTheme="minorHAnsi" w:hAnsiTheme="minorHAnsi" w:cs="Arial"/>
                <w:sz w:val="16"/>
                <w:szCs w:val="16"/>
              </w:rPr>
            </w:pPr>
            <w:r w:rsidRPr="00787C61">
              <w:rPr>
                <w:rFonts w:asciiTheme="minorHAnsi" w:hAnsiTheme="minorHAnsi" w:cs="Arial"/>
                <w:sz w:val="16"/>
                <w:szCs w:val="16"/>
              </w:rPr>
              <w:t>User Entered kW Savings per unit (kW/unit)</w:t>
            </w:r>
          </w:p>
        </w:tc>
        <w:tc>
          <w:tcPr>
            <w:tcW w:w="660" w:type="dxa"/>
            <w:shd w:val="clear" w:color="000000" w:fill="D8E4BC"/>
            <w:vAlign w:val="center"/>
            <w:hideMark/>
          </w:tcPr>
          <w:p w:rsidR="00787C61" w:rsidRPr="00787C61" w:rsidRDefault="00787C61" w:rsidP="00787C61">
            <w:pPr>
              <w:jc w:val="center"/>
              <w:rPr>
                <w:rFonts w:asciiTheme="minorHAnsi" w:hAnsiTheme="minorHAnsi" w:cs="Arial"/>
                <w:sz w:val="16"/>
                <w:szCs w:val="16"/>
              </w:rPr>
            </w:pPr>
            <w:r w:rsidRPr="00787C61">
              <w:rPr>
                <w:rFonts w:asciiTheme="minorHAnsi" w:hAnsiTheme="minorHAnsi" w:cs="Arial"/>
                <w:sz w:val="16"/>
                <w:szCs w:val="16"/>
              </w:rPr>
              <w:t>Gas      Savings   (Therms)</w:t>
            </w:r>
          </w:p>
        </w:tc>
        <w:tc>
          <w:tcPr>
            <w:tcW w:w="628" w:type="dxa"/>
            <w:shd w:val="clear" w:color="000000" w:fill="D8E4BC"/>
            <w:vAlign w:val="center"/>
            <w:hideMark/>
          </w:tcPr>
          <w:p w:rsidR="00787C61" w:rsidRPr="00787C61" w:rsidRDefault="00787C61" w:rsidP="00787C61">
            <w:pPr>
              <w:jc w:val="center"/>
              <w:rPr>
                <w:rFonts w:asciiTheme="minorHAnsi" w:hAnsiTheme="minorHAnsi" w:cs="Arial"/>
                <w:sz w:val="16"/>
                <w:szCs w:val="16"/>
              </w:rPr>
            </w:pPr>
            <w:r w:rsidRPr="00787C61">
              <w:rPr>
                <w:rFonts w:asciiTheme="minorHAnsi" w:hAnsiTheme="minorHAnsi" w:cs="Arial"/>
                <w:sz w:val="16"/>
                <w:szCs w:val="16"/>
              </w:rPr>
              <w:t>1st Baseline Useful Life</w:t>
            </w:r>
          </w:p>
        </w:tc>
        <w:tc>
          <w:tcPr>
            <w:tcW w:w="761" w:type="dxa"/>
            <w:shd w:val="clear" w:color="000000" w:fill="B7DEE8"/>
            <w:vAlign w:val="center"/>
            <w:hideMark/>
          </w:tcPr>
          <w:p w:rsidR="00787C61" w:rsidRPr="00787C61" w:rsidRDefault="00787C61" w:rsidP="00787C61">
            <w:pPr>
              <w:jc w:val="center"/>
              <w:rPr>
                <w:rFonts w:asciiTheme="minorHAnsi" w:hAnsiTheme="minorHAnsi" w:cs="Arial"/>
                <w:sz w:val="16"/>
                <w:szCs w:val="16"/>
              </w:rPr>
            </w:pPr>
            <w:r w:rsidRPr="00787C61">
              <w:rPr>
                <w:rFonts w:asciiTheme="minorHAnsi" w:hAnsiTheme="minorHAnsi" w:cs="Arial"/>
                <w:sz w:val="16"/>
                <w:szCs w:val="16"/>
              </w:rPr>
              <w:t>Gross Unit Annual Electricity Savings (kWh/unit)</w:t>
            </w:r>
          </w:p>
        </w:tc>
        <w:tc>
          <w:tcPr>
            <w:tcW w:w="697" w:type="dxa"/>
            <w:shd w:val="clear" w:color="000000" w:fill="B7DEE8"/>
            <w:vAlign w:val="center"/>
            <w:hideMark/>
          </w:tcPr>
          <w:p w:rsidR="00787C61" w:rsidRPr="00787C61" w:rsidRDefault="00787C61" w:rsidP="00787C61">
            <w:pPr>
              <w:jc w:val="center"/>
              <w:rPr>
                <w:rFonts w:asciiTheme="minorHAnsi" w:hAnsiTheme="minorHAnsi" w:cs="Arial"/>
                <w:sz w:val="16"/>
                <w:szCs w:val="16"/>
              </w:rPr>
            </w:pPr>
            <w:r w:rsidRPr="00787C61">
              <w:rPr>
                <w:rFonts w:asciiTheme="minorHAnsi" w:hAnsiTheme="minorHAnsi" w:cs="Arial"/>
                <w:sz w:val="16"/>
                <w:szCs w:val="16"/>
              </w:rPr>
              <w:t>User Entered kW Savings per unit (kW/unit)</w:t>
            </w:r>
          </w:p>
        </w:tc>
        <w:tc>
          <w:tcPr>
            <w:tcW w:w="660" w:type="dxa"/>
            <w:shd w:val="clear" w:color="000000" w:fill="B7DEE8"/>
            <w:vAlign w:val="center"/>
            <w:hideMark/>
          </w:tcPr>
          <w:p w:rsidR="00787C61" w:rsidRPr="00787C61" w:rsidRDefault="00787C61" w:rsidP="00787C61">
            <w:pPr>
              <w:jc w:val="center"/>
              <w:rPr>
                <w:rFonts w:asciiTheme="minorHAnsi" w:hAnsiTheme="minorHAnsi" w:cs="Arial"/>
                <w:sz w:val="16"/>
                <w:szCs w:val="16"/>
              </w:rPr>
            </w:pPr>
            <w:r w:rsidRPr="00787C61">
              <w:rPr>
                <w:rFonts w:asciiTheme="minorHAnsi" w:hAnsiTheme="minorHAnsi" w:cs="Arial"/>
                <w:sz w:val="16"/>
                <w:szCs w:val="16"/>
              </w:rPr>
              <w:t>Gas      Savings   (Therms)</w:t>
            </w:r>
          </w:p>
        </w:tc>
        <w:tc>
          <w:tcPr>
            <w:tcW w:w="628" w:type="dxa"/>
            <w:shd w:val="clear" w:color="000000" w:fill="B7DEE8"/>
            <w:vAlign w:val="center"/>
            <w:hideMark/>
          </w:tcPr>
          <w:p w:rsidR="00787C61" w:rsidRPr="00787C61" w:rsidRDefault="00787C61" w:rsidP="00787C61">
            <w:pPr>
              <w:jc w:val="center"/>
              <w:rPr>
                <w:rFonts w:asciiTheme="minorHAnsi" w:hAnsiTheme="minorHAnsi" w:cs="Arial"/>
                <w:sz w:val="16"/>
                <w:szCs w:val="16"/>
              </w:rPr>
            </w:pPr>
            <w:r w:rsidRPr="00787C61">
              <w:rPr>
                <w:rFonts w:asciiTheme="minorHAnsi" w:hAnsiTheme="minorHAnsi" w:cs="Arial"/>
                <w:sz w:val="16"/>
                <w:szCs w:val="16"/>
              </w:rPr>
              <w:t>2nd Baseline Useful Life</w:t>
            </w:r>
          </w:p>
        </w:tc>
        <w:tc>
          <w:tcPr>
            <w:tcW w:w="794" w:type="dxa"/>
            <w:shd w:val="clear" w:color="000000" w:fill="C0C0C0"/>
            <w:vAlign w:val="center"/>
            <w:hideMark/>
          </w:tcPr>
          <w:p w:rsidR="00787C61" w:rsidRPr="00787C61" w:rsidRDefault="00787C61" w:rsidP="00787C61">
            <w:pPr>
              <w:jc w:val="center"/>
              <w:rPr>
                <w:rFonts w:asciiTheme="minorHAnsi" w:hAnsiTheme="minorHAnsi" w:cs="Arial"/>
                <w:sz w:val="16"/>
                <w:szCs w:val="16"/>
              </w:rPr>
            </w:pPr>
            <w:r w:rsidRPr="00787C61">
              <w:rPr>
                <w:rFonts w:asciiTheme="minorHAnsi" w:hAnsiTheme="minorHAnsi" w:cs="Arial"/>
                <w:sz w:val="16"/>
                <w:szCs w:val="16"/>
              </w:rPr>
              <w:t>% Eligible for TOU AC Adjustment</w:t>
            </w:r>
          </w:p>
        </w:tc>
      </w:tr>
      <w:tr w:rsidR="00000CD4" w:rsidRPr="00787C61" w:rsidTr="001E77E7">
        <w:trPr>
          <w:trHeight w:val="280"/>
          <w:jc w:val="center"/>
        </w:trPr>
        <w:tc>
          <w:tcPr>
            <w:tcW w:w="959" w:type="dxa"/>
            <w:shd w:val="clear" w:color="auto" w:fill="auto"/>
            <w:noWrap/>
            <w:vAlign w:val="center"/>
          </w:tcPr>
          <w:p w:rsidR="00FF2C92" w:rsidRPr="00787C61" w:rsidRDefault="00FF2C92" w:rsidP="00FF2C92">
            <w:pPr>
              <w:jc w:val="center"/>
              <w:rPr>
                <w:rFonts w:asciiTheme="minorHAnsi" w:hAnsiTheme="minorHAnsi" w:cs="Arial"/>
                <w:sz w:val="16"/>
                <w:szCs w:val="16"/>
              </w:rPr>
            </w:pPr>
            <w:r w:rsidRPr="00787C61">
              <w:rPr>
                <w:rFonts w:asciiTheme="minorHAnsi" w:hAnsiTheme="minorHAnsi" w:cs="Arial"/>
                <w:sz w:val="16"/>
                <w:szCs w:val="16"/>
              </w:rPr>
              <w:t xml:space="preserve">Lighting - Exterior LED </w:t>
            </w:r>
            <w:r>
              <w:rPr>
                <w:rFonts w:asciiTheme="minorHAnsi" w:hAnsiTheme="minorHAnsi" w:cs="Arial"/>
                <w:sz w:val="16"/>
                <w:szCs w:val="16"/>
              </w:rPr>
              <w:t xml:space="preserve"> Sports &amp; Athletic Field Lighting </w:t>
            </w:r>
            <w:r w:rsidRPr="00787C61">
              <w:rPr>
                <w:rFonts w:asciiTheme="minorHAnsi" w:hAnsiTheme="minorHAnsi" w:cs="Arial"/>
                <w:sz w:val="16"/>
                <w:szCs w:val="16"/>
              </w:rPr>
              <w:t xml:space="preserve">Fixtures </w:t>
            </w:r>
          </w:p>
        </w:tc>
        <w:tc>
          <w:tcPr>
            <w:tcW w:w="313" w:type="dxa"/>
            <w:shd w:val="clear" w:color="auto" w:fill="auto"/>
            <w:noWrap/>
            <w:vAlign w:val="center"/>
          </w:tcPr>
          <w:p w:rsidR="00FF2C92" w:rsidRPr="00787C61" w:rsidRDefault="00FF2C92" w:rsidP="00FF2C92">
            <w:pPr>
              <w:jc w:val="center"/>
              <w:rPr>
                <w:rFonts w:asciiTheme="minorHAnsi" w:hAnsiTheme="minorHAnsi" w:cs="Arial"/>
                <w:sz w:val="16"/>
                <w:szCs w:val="16"/>
              </w:rPr>
            </w:pPr>
            <w:r>
              <w:rPr>
                <w:rFonts w:asciiTheme="minorHAnsi" w:hAnsiTheme="minorHAnsi" w:cs="Arial"/>
                <w:sz w:val="16"/>
                <w:szCs w:val="16"/>
              </w:rPr>
              <w:t xml:space="preserve">MH </w:t>
            </w:r>
          </w:p>
        </w:tc>
        <w:tc>
          <w:tcPr>
            <w:tcW w:w="611" w:type="dxa"/>
            <w:shd w:val="clear" w:color="auto" w:fill="auto"/>
            <w:noWrap/>
            <w:vAlign w:val="center"/>
          </w:tcPr>
          <w:p w:rsidR="00FF2C92" w:rsidRPr="00787C61" w:rsidRDefault="00FF2C92" w:rsidP="00FF2C92">
            <w:pPr>
              <w:jc w:val="center"/>
              <w:rPr>
                <w:rFonts w:asciiTheme="minorHAnsi" w:hAnsiTheme="minorHAnsi" w:cs="Arial"/>
                <w:sz w:val="16"/>
                <w:szCs w:val="16"/>
              </w:rPr>
            </w:pPr>
            <w:r>
              <w:rPr>
                <w:rFonts w:asciiTheme="minorHAnsi" w:hAnsiTheme="minorHAnsi" w:cs="Arial"/>
                <w:sz w:val="16"/>
                <w:szCs w:val="16"/>
              </w:rPr>
              <w:t xml:space="preserve">MH </w:t>
            </w:r>
          </w:p>
        </w:tc>
        <w:tc>
          <w:tcPr>
            <w:tcW w:w="654" w:type="dxa"/>
            <w:shd w:val="clear" w:color="auto" w:fill="auto"/>
            <w:noWrap/>
            <w:vAlign w:val="center"/>
          </w:tcPr>
          <w:p w:rsidR="00FF2C92" w:rsidRPr="00787C61" w:rsidRDefault="00FF2C92" w:rsidP="00787C61">
            <w:pPr>
              <w:jc w:val="center"/>
              <w:rPr>
                <w:rFonts w:asciiTheme="minorHAnsi" w:hAnsiTheme="minorHAnsi" w:cs="Arial"/>
                <w:sz w:val="16"/>
                <w:szCs w:val="16"/>
              </w:rPr>
            </w:pPr>
            <w:r>
              <w:rPr>
                <w:rFonts w:asciiTheme="minorHAnsi" w:hAnsiTheme="minorHAnsi" w:cs="Arial"/>
                <w:sz w:val="16"/>
                <w:szCs w:val="16"/>
              </w:rPr>
              <w:t>NA</w:t>
            </w:r>
          </w:p>
        </w:tc>
        <w:tc>
          <w:tcPr>
            <w:tcW w:w="606" w:type="dxa"/>
            <w:shd w:val="clear" w:color="auto" w:fill="auto"/>
            <w:noWrap/>
            <w:vAlign w:val="center"/>
          </w:tcPr>
          <w:p w:rsidR="00FF2C92" w:rsidRPr="00787C61" w:rsidRDefault="00FF2C92" w:rsidP="00787C61">
            <w:pPr>
              <w:jc w:val="center"/>
              <w:rPr>
                <w:rFonts w:asciiTheme="minorHAnsi" w:hAnsiTheme="minorHAnsi" w:cs="Arial"/>
                <w:sz w:val="16"/>
                <w:szCs w:val="16"/>
              </w:rPr>
            </w:pPr>
          </w:p>
        </w:tc>
        <w:tc>
          <w:tcPr>
            <w:tcW w:w="406" w:type="dxa"/>
            <w:shd w:val="clear" w:color="auto" w:fill="auto"/>
            <w:noWrap/>
            <w:vAlign w:val="center"/>
          </w:tcPr>
          <w:p w:rsidR="00FF2C92" w:rsidRPr="00787C61" w:rsidRDefault="00FF2C92" w:rsidP="00787C61">
            <w:pPr>
              <w:jc w:val="center"/>
              <w:rPr>
                <w:rFonts w:asciiTheme="minorHAnsi" w:hAnsiTheme="minorHAnsi" w:cs="Arial"/>
                <w:sz w:val="16"/>
                <w:szCs w:val="16"/>
              </w:rPr>
            </w:pPr>
            <w:r>
              <w:rPr>
                <w:rFonts w:asciiTheme="minorHAnsi" w:hAnsiTheme="minorHAnsi" w:cs="Arial"/>
                <w:sz w:val="16"/>
                <w:szCs w:val="16"/>
              </w:rPr>
              <w:t>Any</w:t>
            </w:r>
          </w:p>
        </w:tc>
        <w:tc>
          <w:tcPr>
            <w:tcW w:w="808" w:type="dxa"/>
            <w:shd w:val="clear" w:color="auto" w:fill="auto"/>
            <w:noWrap/>
            <w:vAlign w:val="center"/>
          </w:tcPr>
          <w:p w:rsidR="00FF2C92" w:rsidRPr="00787C61" w:rsidRDefault="00FF2C92" w:rsidP="00787C61">
            <w:pPr>
              <w:jc w:val="center"/>
              <w:rPr>
                <w:rFonts w:asciiTheme="minorHAnsi" w:hAnsiTheme="minorHAnsi" w:cs="Arial"/>
                <w:sz w:val="16"/>
                <w:szCs w:val="16"/>
              </w:rPr>
            </w:pPr>
            <w:r>
              <w:rPr>
                <w:rFonts w:asciiTheme="minorHAnsi" w:hAnsiTheme="minorHAnsi" w:cs="Arial"/>
                <w:sz w:val="16"/>
                <w:szCs w:val="16"/>
              </w:rPr>
              <w:t>Misc - Commercial</w:t>
            </w:r>
          </w:p>
        </w:tc>
        <w:tc>
          <w:tcPr>
            <w:tcW w:w="845" w:type="dxa"/>
            <w:shd w:val="clear" w:color="auto" w:fill="auto"/>
            <w:noWrap/>
            <w:vAlign w:val="center"/>
          </w:tcPr>
          <w:p w:rsidR="00FF2C92" w:rsidRPr="00787C61" w:rsidRDefault="00FF2C92" w:rsidP="00787C61">
            <w:pPr>
              <w:jc w:val="center"/>
              <w:rPr>
                <w:rFonts w:asciiTheme="minorHAnsi" w:hAnsiTheme="minorHAnsi" w:cs="Arial"/>
                <w:sz w:val="16"/>
                <w:szCs w:val="16"/>
              </w:rPr>
            </w:pPr>
            <w:r>
              <w:rPr>
                <w:rFonts w:asciiTheme="minorHAnsi" w:hAnsiTheme="minorHAnsi" w:cs="Arial"/>
                <w:sz w:val="16"/>
                <w:szCs w:val="16"/>
              </w:rPr>
              <w:t>Lighting</w:t>
            </w:r>
          </w:p>
        </w:tc>
        <w:tc>
          <w:tcPr>
            <w:tcW w:w="1029" w:type="dxa"/>
            <w:shd w:val="clear" w:color="auto" w:fill="auto"/>
            <w:noWrap/>
            <w:vAlign w:val="center"/>
          </w:tcPr>
          <w:p w:rsidR="00FF2C92" w:rsidRPr="00787C61" w:rsidRDefault="00FF2C92" w:rsidP="00FF2C92">
            <w:pPr>
              <w:jc w:val="center"/>
              <w:rPr>
                <w:rFonts w:asciiTheme="minorHAnsi" w:hAnsiTheme="minorHAnsi" w:cs="Arial"/>
                <w:sz w:val="16"/>
                <w:szCs w:val="16"/>
              </w:rPr>
            </w:pPr>
            <w:proofErr w:type="spellStart"/>
            <w:r>
              <w:rPr>
                <w:rFonts w:asciiTheme="minorHAnsi" w:hAnsiTheme="minorHAnsi" w:cs="Arial"/>
                <w:sz w:val="16"/>
                <w:szCs w:val="16"/>
              </w:rPr>
              <w:t>OutSports</w:t>
            </w:r>
            <w:proofErr w:type="spellEnd"/>
          </w:p>
        </w:tc>
        <w:tc>
          <w:tcPr>
            <w:tcW w:w="770" w:type="dxa"/>
            <w:shd w:val="clear" w:color="auto" w:fill="auto"/>
            <w:noWrap/>
          </w:tcPr>
          <w:p w:rsidR="00FF2C92" w:rsidRPr="00787C61" w:rsidRDefault="00FF2C92" w:rsidP="00787C61">
            <w:pPr>
              <w:jc w:val="center"/>
              <w:rPr>
                <w:rFonts w:asciiTheme="minorHAnsi" w:hAnsiTheme="minorHAnsi" w:cs="Arial"/>
                <w:sz w:val="16"/>
                <w:szCs w:val="16"/>
              </w:rPr>
            </w:pPr>
            <w:proofErr w:type="spellStart"/>
            <w:r w:rsidRPr="00AA77FE">
              <w:rPr>
                <w:rFonts w:asciiTheme="minorHAnsi" w:hAnsiTheme="minorHAnsi" w:cs="Arial"/>
                <w:sz w:val="16"/>
                <w:szCs w:val="16"/>
              </w:rPr>
              <w:t>Ltg_Fixture</w:t>
            </w:r>
            <w:proofErr w:type="spellEnd"/>
          </w:p>
        </w:tc>
        <w:tc>
          <w:tcPr>
            <w:tcW w:w="690" w:type="dxa"/>
            <w:shd w:val="clear" w:color="auto" w:fill="auto"/>
            <w:noWrap/>
          </w:tcPr>
          <w:p w:rsidR="00FF2C92" w:rsidRPr="00787C61" w:rsidRDefault="00FF2C92" w:rsidP="00787C61">
            <w:pPr>
              <w:jc w:val="center"/>
              <w:rPr>
                <w:rFonts w:asciiTheme="minorHAnsi" w:hAnsiTheme="minorHAnsi" w:cs="Arial"/>
                <w:sz w:val="16"/>
                <w:szCs w:val="16"/>
              </w:rPr>
            </w:pPr>
            <w:proofErr w:type="spellStart"/>
            <w:r w:rsidRPr="008F3BE7">
              <w:rPr>
                <w:rFonts w:asciiTheme="minorHAnsi" w:hAnsiTheme="minorHAnsi" w:cs="Arial"/>
                <w:sz w:val="16"/>
                <w:szCs w:val="16"/>
              </w:rPr>
              <w:t>LED_fixt</w:t>
            </w:r>
            <w:proofErr w:type="spellEnd"/>
          </w:p>
        </w:tc>
        <w:tc>
          <w:tcPr>
            <w:tcW w:w="928" w:type="dxa"/>
            <w:shd w:val="clear" w:color="auto" w:fill="auto"/>
            <w:noWrap/>
          </w:tcPr>
          <w:p w:rsidR="00FF2C92" w:rsidRPr="00787C61" w:rsidRDefault="00FF2C92" w:rsidP="00787C61">
            <w:pPr>
              <w:jc w:val="center"/>
              <w:rPr>
                <w:rFonts w:asciiTheme="minorHAnsi" w:hAnsiTheme="minorHAnsi" w:cs="Arial"/>
                <w:sz w:val="16"/>
                <w:szCs w:val="16"/>
              </w:rPr>
            </w:pPr>
            <w:proofErr w:type="spellStart"/>
            <w:r w:rsidRPr="00C5268C">
              <w:rPr>
                <w:rFonts w:asciiTheme="minorHAnsi" w:hAnsiTheme="minorHAnsi" w:cs="Arial"/>
                <w:sz w:val="16"/>
                <w:szCs w:val="16"/>
              </w:rPr>
              <w:t>Ltg_Fixture</w:t>
            </w:r>
            <w:proofErr w:type="spellEnd"/>
          </w:p>
        </w:tc>
        <w:tc>
          <w:tcPr>
            <w:tcW w:w="856" w:type="dxa"/>
            <w:shd w:val="clear" w:color="auto" w:fill="auto"/>
            <w:noWrap/>
          </w:tcPr>
          <w:p w:rsidR="00FF2C92" w:rsidRPr="00787C61" w:rsidRDefault="00FF2C92" w:rsidP="00787C61">
            <w:pPr>
              <w:jc w:val="center"/>
              <w:rPr>
                <w:rFonts w:asciiTheme="minorHAnsi" w:hAnsiTheme="minorHAnsi" w:cs="Arial"/>
                <w:sz w:val="16"/>
                <w:szCs w:val="16"/>
              </w:rPr>
            </w:pPr>
            <w:proofErr w:type="spellStart"/>
            <w:r w:rsidRPr="00214B40">
              <w:rPr>
                <w:rFonts w:asciiTheme="minorHAnsi" w:hAnsiTheme="minorHAnsi" w:cs="Arial"/>
                <w:sz w:val="16"/>
                <w:szCs w:val="16"/>
              </w:rPr>
              <w:t>HID_fixt</w:t>
            </w:r>
            <w:proofErr w:type="spellEnd"/>
          </w:p>
        </w:tc>
        <w:tc>
          <w:tcPr>
            <w:tcW w:w="922" w:type="dxa"/>
            <w:shd w:val="clear" w:color="auto" w:fill="auto"/>
            <w:noWrap/>
          </w:tcPr>
          <w:p w:rsidR="00FF2C92" w:rsidRPr="00787C61" w:rsidRDefault="00FF2C92" w:rsidP="00787C61">
            <w:pPr>
              <w:jc w:val="center"/>
              <w:rPr>
                <w:rFonts w:asciiTheme="minorHAnsi" w:hAnsiTheme="minorHAnsi" w:cs="Arial"/>
                <w:sz w:val="16"/>
                <w:szCs w:val="16"/>
              </w:rPr>
            </w:pPr>
            <w:proofErr w:type="spellStart"/>
            <w:r w:rsidRPr="00BF2EFA">
              <w:rPr>
                <w:rFonts w:asciiTheme="minorHAnsi" w:hAnsiTheme="minorHAnsi" w:cs="Arial"/>
                <w:sz w:val="16"/>
                <w:szCs w:val="16"/>
              </w:rPr>
              <w:t>Ltg_Fixture</w:t>
            </w:r>
            <w:proofErr w:type="spellEnd"/>
          </w:p>
        </w:tc>
        <w:tc>
          <w:tcPr>
            <w:tcW w:w="850" w:type="dxa"/>
            <w:shd w:val="clear" w:color="auto" w:fill="auto"/>
            <w:noWrap/>
          </w:tcPr>
          <w:p w:rsidR="00FF2C92" w:rsidRPr="00787C61" w:rsidRDefault="00FF2C92" w:rsidP="00787C61">
            <w:pPr>
              <w:jc w:val="center"/>
              <w:rPr>
                <w:rFonts w:asciiTheme="minorHAnsi" w:hAnsiTheme="minorHAnsi" w:cs="Arial"/>
                <w:sz w:val="16"/>
                <w:szCs w:val="16"/>
              </w:rPr>
            </w:pPr>
            <w:proofErr w:type="spellStart"/>
            <w:r w:rsidRPr="00657753">
              <w:rPr>
                <w:rFonts w:asciiTheme="minorHAnsi" w:hAnsiTheme="minorHAnsi" w:cs="Arial"/>
                <w:sz w:val="16"/>
                <w:szCs w:val="16"/>
              </w:rPr>
              <w:t>HID_fixt</w:t>
            </w:r>
            <w:proofErr w:type="spellEnd"/>
          </w:p>
        </w:tc>
        <w:tc>
          <w:tcPr>
            <w:tcW w:w="971" w:type="dxa"/>
            <w:shd w:val="clear" w:color="auto" w:fill="auto"/>
            <w:noWrap/>
          </w:tcPr>
          <w:p w:rsidR="00FF2C92" w:rsidRPr="00787C61" w:rsidRDefault="00FF2C92" w:rsidP="00787C61">
            <w:pPr>
              <w:jc w:val="center"/>
              <w:rPr>
                <w:rFonts w:asciiTheme="minorHAnsi" w:hAnsiTheme="minorHAnsi" w:cs="Arial"/>
                <w:sz w:val="16"/>
                <w:szCs w:val="16"/>
              </w:rPr>
            </w:pPr>
            <w:r w:rsidRPr="0016038E">
              <w:rPr>
                <w:rFonts w:asciiTheme="minorHAnsi" w:hAnsiTheme="minorHAnsi" w:cs="Arial"/>
                <w:sz w:val="16"/>
                <w:szCs w:val="16"/>
              </w:rPr>
              <w:t>01-ALC-AllCommercial-ExtLight</w:t>
            </w:r>
          </w:p>
        </w:tc>
        <w:tc>
          <w:tcPr>
            <w:tcW w:w="571" w:type="dxa"/>
            <w:shd w:val="clear" w:color="auto" w:fill="auto"/>
            <w:noWrap/>
            <w:vAlign w:val="center"/>
          </w:tcPr>
          <w:p w:rsidR="00FF2C92" w:rsidRPr="00787C61" w:rsidRDefault="00150EF4" w:rsidP="00150EF4">
            <w:pPr>
              <w:jc w:val="center"/>
              <w:rPr>
                <w:rFonts w:asciiTheme="minorHAnsi" w:hAnsiTheme="minorHAnsi" w:cs="Arial"/>
                <w:sz w:val="16"/>
                <w:szCs w:val="16"/>
              </w:rPr>
            </w:pPr>
            <w:proofErr w:type="spellStart"/>
            <w:r>
              <w:rPr>
                <w:rFonts w:asciiTheme="minorHAnsi" w:hAnsiTheme="minorHAnsi" w:cs="Arial"/>
                <w:sz w:val="16"/>
                <w:szCs w:val="16"/>
              </w:rPr>
              <w:t>Oltg</w:t>
            </w:r>
            <w:proofErr w:type="spellEnd"/>
            <w:r>
              <w:rPr>
                <w:rFonts w:asciiTheme="minorHAnsi" w:hAnsiTheme="minorHAnsi" w:cs="Arial"/>
                <w:sz w:val="16"/>
                <w:szCs w:val="16"/>
              </w:rPr>
              <w:t>-LED</w:t>
            </w:r>
          </w:p>
        </w:tc>
        <w:tc>
          <w:tcPr>
            <w:tcW w:w="432" w:type="dxa"/>
            <w:shd w:val="clear" w:color="auto" w:fill="auto"/>
            <w:noWrap/>
          </w:tcPr>
          <w:p w:rsidR="00FF2C92" w:rsidRPr="00787C61" w:rsidRDefault="00FF2C92" w:rsidP="00787C61">
            <w:pPr>
              <w:jc w:val="center"/>
              <w:rPr>
                <w:rFonts w:asciiTheme="minorHAnsi" w:hAnsiTheme="minorHAnsi" w:cs="Arial"/>
                <w:sz w:val="16"/>
                <w:szCs w:val="16"/>
              </w:rPr>
            </w:pPr>
            <w:r w:rsidRPr="00E26FDF">
              <w:rPr>
                <w:rFonts w:asciiTheme="minorHAnsi" w:hAnsiTheme="minorHAnsi" w:cs="Arial"/>
                <w:sz w:val="16"/>
                <w:szCs w:val="16"/>
              </w:rPr>
              <w:t>15.0</w:t>
            </w:r>
          </w:p>
        </w:tc>
        <w:tc>
          <w:tcPr>
            <w:tcW w:w="838" w:type="dxa"/>
            <w:shd w:val="clear" w:color="auto" w:fill="auto"/>
            <w:noWrap/>
            <w:vAlign w:val="center"/>
          </w:tcPr>
          <w:p w:rsidR="00FF2C92" w:rsidRPr="00787C61" w:rsidRDefault="00FF2C92" w:rsidP="00000CD4">
            <w:pPr>
              <w:jc w:val="center"/>
              <w:rPr>
                <w:rFonts w:asciiTheme="minorHAnsi" w:hAnsiTheme="minorHAnsi" w:cs="Arial"/>
                <w:sz w:val="16"/>
                <w:szCs w:val="16"/>
              </w:rPr>
            </w:pPr>
            <w:r>
              <w:rPr>
                <w:rFonts w:asciiTheme="minorHAnsi" w:hAnsiTheme="minorHAnsi" w:cs="Arial"/>
                <w:sz w:val="16"/>
                <w:szCs w:val="16"/>
              </w:rPr>
              <w:t xml:space="preserve">Per </w:t>
            </w:r>
            <w:r w:rsidR="00000CD4">
              <w:rPr>
                <w:rFonts w:asciiTheme="minorHAnsi" w:hAnsiTheme="minorHAnsi" w:cs="Arial"/>
                <w:sz w:val="16"/>
                <w:szCs w:val="16"/>
              </w:rPr>
              <w:t xml:space="preserve">kW </w:t>
            </w:r>
            <w:r>
              <w:rPr>
                <w:rFonts w:asciiTheme="minorHAnsi" w:hAnsiTheme="minorHAnsi" w:cs="Arial"/>
                <w:sz w:val="16"/>
                <w:szCs w:val="16"/>
              </w:rPr>
              <w:t xml:space="preserve">of installed </w:t>
            </w:r>
            <w:r w:rsidR="00000CD4">
              <w:rPr>
                <w:rFonts w:asciiTheme="minorHAnsi" w:hAnsiTheme="minorHAnsi" w:cs="Arial"/>
                <w:sz w:val="16"/>
                <w:szCs w:val="16"/>
              </w:rPr>
              <w:t xml:space="preserve">new </w:t>
            </w:r>
            <w:r>
              <w:rPr>
                <w:rFonts w:asciiTheme="minorHAnsi" w:hAnsiTheme="minorHAnsi" w:cs="Arial"/>
                <w:sz w:val="16"/>
                <w:szCs w:val="16"/>
              </w:rPr>
              <w:t>fixture</w:t>
            </w:r>
            <w:r w:rsidR="00000CD4">
              <w:rPr>
                <w:rFonts w:asciiTheme="minorHAnsi" w:hAnsiTheme="minorHAnsi" w:cs="Arial"/>
                <w:sz w:val="16"/>
                <w:szCs w:val="16"/>
              </w:rPr>
              <w:t xml:space="preserve"> kW</w:t>
            </w:r>
          </w:p>
        </w:tc>
        <w:tc>
          <w:tcPr>
            <w:tcW w:w="641" w:type="dxa"/>
            <w:shd w:val="clear" w:color="auto" w:fill="auto"/>
            <w:noWrap/>
            <w:vAlign w:val="center"/>
          </w:tcPr>
          <w:p w:rsidR="00FF2C92" w:rsidRPr="00787C61" w:rsidRDefault="00FF2C92" w:rsidP="00787C61">
            <w:pPr>
              <w:jc w:val="center"/>
              <w:rPr>
                <w:rFonts w:asciiTheme="minorHAnsi" w:hAnsiTheme="minorHAnsi" w:cs="Arial"/>
                <w:sz w:val="16"/>
                <w:szCs w:val="16"/>
              </w:rPr>
            </w:pPr>
            <w:r>
              <w:rPr>
                <w:rFonts w:asciiTheme="minorHAnsi" w:hAnsiTheme="minorHAnsi" w:cs="Arial"/>
                <w:sz w:val="16"/>
                <w:szCs w:val="16"/>
              </w:rPr>
              <w:t>ROB</w:t>
            </w:r>
          </w:p>
        </w:tc>
        <w:tc>
          <w:tcPr>
            <w:tcW w:w="732" w:type="dxa"/>
            <w:shd w:val="clear" w:color="auto" w:fill="auto"/>
            <w:noWrap/>
            <w:vAlign w:val="center"/>
          </w:tcPr>
          <w:p w:rsidR="00FF2C92" w:rsidRPr="00787C61" w:rsidRDefault="00FF2C92" w:rsidP="00787C61">
            <w:pPr>
              <w:jc w:val="center"/>
              <w:rPr>
                <w:rFonts w:asciiTheme="minorHAnsi" w:hAnsiTheme="minorHAnsi" w:cs="Arial"/>
                <w:sz w:val="16"/>
                <w:szCs w:val="16"/>
              </w:rPr>
            </w:pPr>
            <w:r>
              <w:rPr>
                <w:rFonts w:asciiTheme="minorHAnsi" w:hAnsiTheme="minorHAnsi" w:cs="Arial"/>
                <w:sz w:val="16"/>
                <w:szCs w:val="16"/>
              </w:rPr>
              <w:t>NA</w:t>
            </w:r>
          </w:p>
        </w:tc>
        <w:tc>
          <w:tcPr>
            <w:tcW w:w="761" w:type="dxa"/>
            <w:shd w:val="clear" w:color="auto" w:fill="auto"/>
            <w:noWrap/>
            <w:vAlign w:val="center"/>
          </w:tcPr>
          <w:p w:rsidR="00FF2C92" w:rsidRPr="00787C61" w:rsidRDefault="004A3377" w:rsidP="008B0B84">
            <w:pPr>
              <w:jc w:val="center"/>
              <w:rPr>
                <w:rFonts w:asciiTheme="minorHAnsi" w:hAnsiTheme="minorHAnsi" w:cs="Arial"/>
                <w:sz w:val="16"/>
                <w:szCs w:val="16"/>
              </w:rPr>
            </w:pPr>
            <w:r>
              <w:rPr>
                <w:rFonts w:asciiTheme="minorHAnsi" w:hAnsiTheme="minorHAnsi" w:cs="Arial"/>
                <w:sz w:val="16"/>
                <w:szCs w:val="16"/>
              </w:rPr>
              <w:t>945</w:t>
            </w:r>
          </w:p>
        </w:tc>
        <w:tc>
          <w:tcPr>
            <w:tcW w:w="697" w:type="dxa"/>
            <w:shd w:val="clear" w:color="auto" w:fill="auto"/>
            <w:noWrap/>
            <w:vAlign w:val="center"/>
          </w:tcPr>
          <w:p w:rsidR="00FF2C92" w:rsidRPr="00787C61" w:rsidRDefault="00FF2C92" w:rsidP="00787C61">
            <w:pPr>
              <w:jc w:val="center"/>
              <w:rPr>
                <w:rFonts w:asciiTheme="minorHAnsi" w:hAnsiTheme="minorHAnsi" w:cs="Arial"/>
                <w:sz w:val="16"/>
                <w:szCs w:val="16"/>
              </w:rPr>
            </w:pPr>
            <w:r>
              <w:rPr>
                <w:rFonts w:asciiTheme="minorHAnsi" w:hAnsiTheme="minorHAnsi" w:cs="Arial"/>
                <w:sz w:val="16"/>
                <w:szCs w:val="16"/>
              </w:rPr>
              <w:t>0</w:t>
            </w:r>
          </w:p>
        </w:tc>
        <w:tc>
          <w:tcPr>
            <w:tcW w:w="660" w:type="dxa"/>
            <w:shd w:val="clear" w:color="auto" w:fill="auto"/>
            <w:noWrap/>
            <w:vAlign w:val="center"/>
          </w:tcPr>
          <w:p w:rsidR="00FF2C92" w:rsidRPr="00787C61" w:rsidRDefault="00FF2C92" w:rsidP="00787C61">
            <w:pPr>
              <w:jc w:val="center"/>
              <w:rPr>
                <w:rFonts w:asciiTheme="minorHAnsi" w:hAnsiTheme="minorHAnsi" w:cs="Arial"/>
                <w:sz w:val="16"/>
                <w:szCs w:val="16"/>
              </w:rPr>
            </w:pPr>
            <w:r>
              <w:rPr>
                <w:rFonts w:asciiTheme="minorHAnsi" w:hAnsiTheme="minorHAnsi" w:cs="Arial"/>
                <w:sz w:val="16"/>
                <w:szCs w:val="16"/>
              </w:rPr>
              <w:t>0</w:t>
            </w:r>
          </w:p>
        </w:tc>
        <w:tc>
          <w:tcPr>
            <w:tcW w:w="628" w:type="dxa"/>
            <w:shd w:val="clear" w:color="auto" w:fill="auto"/>
            <w:noWrap/>
            <w:vAlign w:val="center"/>
          </w:tcPr>
          <w:p w:rsidR="00FF2C92" w:rsidRPr="00787C61" w:rsidRDefault="00FF2C92" w:rsidP="00787C61">
            <w:pPr>
              <w:jc w:val="center"/>
              <w:rPr>
                <w:rFonts w:asciiTheme="minorHAnsi" w:hAnsiTheme="minorHAnsi" w:cs="Arial"/>
                <w:sz w:val="16"/>
                <w:szCs w:val="16"/>
              </w:rPr>
            </w:pPr>
            <w:r>
              <w:rPr>
                <w:rFonts w:asciiTheme="minorHAnsi" w:hAnsiTheme="minorHAnsi" w:cs="Arial"/>
                <w:sz w:val="16"/>
                <w:szCs w:val="16"/>
              </w:rPr>
              <w:t>15.00</w:t>
            </w:r>
          </w:p>
        </w:tc>
        <w:tc>
          <w:tcPr>
            <w:tcW w:w="761" w:type="dxa"/>
            <w:shd w:val="clear" w:color="auto" w:fill="auto"/>
            <w:noWrap/>
            <w:vAlign w:val="center"/>
          </w:tcPr>
          <w:p w:rsidR="00FF2C92" w:rsidRPr="00787C61" w:rsidRDefault="00FF2C92" w:rsidP="00787C61">
            <w:pPr>
              <w:jc w:val="center"/>
              <w:rPr>
                <w:rFonts w:asciiTheme="minorHAnsi" w:hAnsiTheme="minorHAnsi" w:cs="Arial"/>
                <w:sz w:val="16"/>
                <w:szCs w:val="16"/>
              </w:rPr>
            </w:pPr>
          </w:p>
        </w:tc>
        <w:tc>
          <w:tcPr>
            <w:tcW w:w="697" w:type="dxa"/>
            <w:shd w:val="clear" w:color="auto" w:fill="auto"/>
            <w:noWrap/>
            <w:vAlign w:val="center"/>
          </w:tcPr>
          <w:p w:rsidR="00FF2C92" w:rsidRPr="00787C61" w:rsidRDefault="00FF2C92" w:rsidP="00787C61">
            <w:pPr>
              <w:jc w:val="center"/>
              <w:rPr>
                <w:rFonts w:asciiTheme="minorHAnsi" w:hAnsiTheme="minorHAnsi" w:cs="Arial"/>
                <w:sz w:val="16"/>
                <w:szCs w:val="16"/>
              </w:rPr>
            </w:pPr>
          </w:p>
        </w:tc>
        <w:tc>
          <w:tcPr>
            <w:tcW w:w="660" w:type="dxa"/>
            <w:shd w:val="clear" w:color="auto" w:fill="auto"/>
            <w:noWrap/>
            <w:vAlign w:val="center"/>
          </w:tcPr>
          <w:p w:rsidR="00FF2C92" w:rsidRPr="00787C61" w:rsidRDefault="00FF2C92" w:rsidP="00787C61">
            <w:pPr>
              <w:jc w:val="center"/>
              <w:rPr>
                <w:rFonts w:asciiTheme="minorHAnsi" w:hAnsiTheme="minorHAnsi" w:cs="Arial"/>
                <w:sz w:val="16"/>
                <w:szCs w:val="16"/>
              </w:rPr>
            </w:pPr>
          </w:p>
        </w:tc>
        <w:tc>
          <w:tcPr>
            <w:tcW w:w="628" w:type="dxa"/>
            <w:shd w:val="clear" w:color="auto" w:fill="auto"/>
            <w:noWrap/>
            <w:vAlign w:val="center"/>
          </w:tcPr>
          <w:p w:rsidR="00FF2C92" w:rsidRPr="00787C61" w:rsidRDefault="00FF2C92" w:rsidP="00787C61">
            <w:pPr>
              <w:jc w:val="center"/>
              <w:rPr>
                <w:rFonts w:asciiTheme="minorHAnsi" w:hAnsiTheme="minorHAnsi" w:cs="Arial"/>
                <w:sz w:val="16"/>
                <w:szCs w:val="16"/>
              </w:rPr>
            </w:pPr>
          </w:p>
        </w:tc>
        <w:tc>
          <w:tcPr>
            <w:tcW w:w="794" w:type="dxa"/>
            <w:shd w:val="clear" w:color="auto" w:fill="auto"/>
            <w:noWrap/>
            <w:vAlign w:val="center"/>
          </w:tcPr>
          <w:p w:rsidR="00FF2C92" w:rsidRPr="00787C61" w:rsidRDefault="00FF2C92" w:rsidP="00787C61">
            <w:pPr>
              <w:jc w:val="center"/>
              <w:rPr>
                <w:rFonts w:asciiTheme="minorHAnsi" w:hAnsiTheme="minorHAnsi" w:cs="Arial"/>
                <w:sz w:val="16"/>
                <w:szCs w:val="16"/>
              </w:rPr>
            </w:pPr>
            <w:r>
              <w:rPr>
                <w:rFonts w:asciiTheme="minorHAnsi" w:hAnsiTheme="minorHAnsi" w:cs="Arial"/>
                <w:sz w:val="16"/>
                <w:szCs w:val="16"/>
              </w:rPr>
              <w:t>0</w:t>
            </w:r>
          </w:p>
        </w:tc>
      </w:tr>
    </w:tbl>
    <w:p w:rsidR="00787C61" w:rsidRPr="00787C61" w:rsidRDefault="00787C61" w:rsidP="00787C61"/>
    <w:p w:rsidR="00EB34FC" w:rsidRPr="00BD3931" w:rsidRDefault="00EB34FC" w:rsidP="00EB34FC">
      <w:pPr>
        <w:pStyle w:val="Reminder"/>
        <w:ind w:left="-630"/>
        <w:rPr>
          <w:rFonts w:asciiTheme="minorHAnsi" w:hAnsiTheme="minorHAnsi" w:cstheme="minorHAnsi"/>
          <w:color w:val="auto"/>
          <w:sz w:val="22"/>
          <w:szCs w:val="22"/>
        </w:rPr>
      </w:pPr>
      <w:r w:rsidRPr="00BD3931">
        <w:rPr>
          <w:rFonts w:asciiTheme="minorHAnsi" w:hAnsiTheme="minorHAnsi" w:cstheme="minorHAnsi"/>
          <w:color w:val="auto"/>
          <w:sz w:val="22"/>
          <w:szCs w:val="22"/>
        </w:rPr>
        <w:t>Note:</w:t>
      </w:r>
      <w:r w:rsidRPr="00BD3931">
        <w:rPr>
          <w:rFonts w:asciiTheme="minorHAnsi" w:hAnsiTheme="minorHAnsi" w:cstheme="minorHAnsi"/>
          <w:b/>
          <w:color w:val="auto"/>
          <w:sz w:val="22"/>
          <w:szCs w:val="22"/>
        </w:rPr>
        <w:t xml:space="preserve"> </w:t>
      </w:r>
      <w:r w:rsidR="00142DC4" w:rsidRPr="00BD3931">
        <w:rPr>
          <w:rFonts w:asciiTheme="minorHAnsi" w:hAnsiTheme="minorHAnsi" w:cstheme="minorHAnsi"/>
          <w:b/>
          <w:color w:val="auto"/>
          <w:sz w:val="22"/>
          <w:szCs w:val="22"/>
        </w:rPr>
        <w:t xml:space="preserve">For the complete list of Measures, refer to </w:t>
      </w:r>
      <w:r w:rsidR="00142DC4" w:rsidRPr="008E0F49">
        <w:rPr>
          <w:rFonts w:asciiTheme="minorHAnsi" w:hAnsiTheme="minorHAnsi" w:cstheme="minorHAnsi"/>
          <w:b/>
          <w:color w:val="auto"/>
          <w:sz w:val="22"/>
          <w:szCs w:val="22"/>
        </w:rPr>
        <w:t xml:space="preserve">workpaper </w:t>
      </w:r>
      <w:r w:rsidR="00D26B59">
        <w:rPr>
          <w:rFonts w:asciiTheme="minorHAnsi" w:hAnsiTheme="minorHAnsi" w:cstheme="minorHAnsi"/>
          <w:b/>
          <w:color w:val="auto"/>
          <w:sz w:val="22"/>
          <w:szCs w:val="22"/>
        </w:rPr>
        <w:t>Attachment #1.</w:t>
      </w:r>
    </w:p>
    <w:p w:rsidR="00EB34FC" w:rsidRPr="005734A4" w:rsidRDefault="00EB34FC" w:rsidP="00EB34FC">
      <w:pPr>
        <w:pStyle w:val="Heading3"/>
        <w:ind w:left="-630"/>
        <w:rPr>
          <w:rFonts w:asciiTheme="minorHAnsi" w:hAnsiTheme="minorHAnsi" w:cstheme="minorHAnsi"/>
        </w:rPr>
      </w:pPr>
      <w:r w:rsidRPr="005734A4">
        <w:rPr>
          <w:rFonts w:asciiTheme="minorHAnsi" w:hAnsiTheme="minorHAnsi" w:cstheme="minorHAnsi"/>
        </w:rPr>
        <w:br w:type="page"/>
        <w:t>Costing and NTG Summary Table</w:t>
      </w:r>
    </w:p>
    <w:tbl>
      <w:tblPr>
        <w:tblW w:w="21556"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0"/>
        <w:gridCol w:w="1260"/>
        <w:gridCol w:w="900"/>
        <w:gridCol w:w="900"/>
        <w:gridCol w:w="900"/>
        <w:gridCol w:w="900"/>
        <w:gridCol w:w="900"/>
        <w:gridCol w:w="900"/>
        <w:gridCol w:w="900"/>
        <w:gridCol w:w="946"/>
        <w:gridCol w:w="1260"/>
        <w:gridCol w:w="1530"/>
        <w:gridCol w:w="1080"/>
        <w:gridCol w:w="4860"/>
      </w:tblGrid>
      <w:tr w:rsidR="006404E6" w:rsidRPr="002F3943" w:rsidTr="00787C61">
        <w:trPr>
          <w:trHeight w:val="690"/>
        </w:trPr>
        <w:tc>
          <w:tcPr>
            <w:tcW w:w="7380" w:type="dxa"/>
            <w:gridSpan w:val="4"/>
            <w:shd w:val="clear" w:color="000000" w:fill="BFBFBF" w:themeFill="background1" w:themeFillShade="BF"/>
            <w:noWrap/>
            <w:vAlign w:val="center"/>
            <w:hideMark/>
          </w:tcPr>
          <w:p w:rsidR="006404E6" w:rsidRPr="002F3943" w:rsidRDefault="006404E6" w:rsidP="002F3943">
            <w:pPr>
              <w:jc w:val="center"/>
              <w:rPr>
                <w:rFonts w:ascii="Calibri" w:hAnsi="Calibri" w:cs="Calibri"/>
                <w:sz w:val="28"/>
                <w:szCs w:val="28"/>
              </w:rPr>
            </w:pPr>
            <w:r w:rsidRPr="002F3943">
              <w:rPr>
                <w:rFonts w:ascii="Calibri" w:hAnsi="Calibri" w:cs="Calibri"/>
                <w:sz w:val="28"/>
                <w:szCs w:val="28"/>
              </w:rPr>
              <w:t>General Measure Information</w:t>
            </w:r>
          </w:p>
        </w:tc>
        <w:tc>
          <w:tcPr>
            <w:tcW w:w="1800" w:type="dxa"/>
            <w:gridSpan w:val="2"/>
            <w:shd w:val="clear" w:color="000000" w:fill="BFBFBF" w:themeFill="background1" w:themeFillShade="BF"/>
            <w:noWrap/>
            <w:vAlign w:val="center"/>
            <w:hideMark/>
          </w:tcPr>
          <w:p w:rsidR="006404E6" w:rsidRPr="002F3943" w:rsidRDefault="006404E6" w:rsidP="002F3943">
            <w:pPr>
              <w:jc w:val="center"/>
              <w:rPr>
                <w:rFonts w:ascii="Calibri" w:hAnsi="Calibri" w:cs="Calibri"/>
                <w:sz w:val="28"/>
                <w:szCs w:val="28"/>
              </w:rPr>
            </w:pPr>
            <w:r w:rsidRPr="002F3943">
              <w:rPr>
                <w:rFonts w:ascii="Calibri" w:hAnsi="Calibri" w:cs="Calibri"/>
                <w:sz w:val="28"/>
                <w:szCs w:val="28"/>
              </w:rPr>
              <w:t>PT</w:t>
            </w:r>
          </w:p>
        </w:tc>
        <w:tc>
          <w:tcPr>
            <w:tcW w:w="2700" w:type="dxa"/>
            <w:gridSpan w:val="3"/>
            <w:shd w:val="clear" w:color="000000" w:fill="BFBFBF" w:themeFill="background1" w:themeFillShade="BF"/>
            <w:noWrap/>
            <w:vAlign w:val="center"/>
            <w:hideMark/>
          </w:tcPr>
          <w:p w:rsidR="006404E6" w:rsidRPr="002F3943" w:rsidRDefault="006404E6" w:rsidP="002F3943">
            <w:pPr>
              <w:jc w:val="center"/>
              <w:rPr>
                <w:rFonts w:ascii="Calibri" w:hAnsi="Calibri" w:cs="Calibri"/>
                <w:sz w:val="28"/>
                <w:szCs w:val="28"/>
              </w:rPr>
            </w:pPr>
            <w:r w:rsidRPr="002F3943">
              <w:rPr>
                <w:rFonts w:ascii="Calibri" w:hAnsi="Calibri" w:cs="Calibri"/>
                <w:sz w:val="28"/>
                <w:szCs w:val="28"/>
              </w:rPr>
              <w:t>NTG</w:t>
            </w:r>
          </w:p>
        </w:tc>
        <w:tc>
          <w:tcPr>
            <w:tcW w:w="946" w:type="dxa"/>
            <w:shd w:val="clear" w:color="000000" w:fill="BFBFBF" w:themeFill="background1" w:themeFillShade="BF"/>
            <w:vAlign w:val="center"/>
          </w:tcPr>
          <w:p w:rsidR="006404E6" w:rsidRPr="002F3943" w:rsidRDefault="006404E6" w:rsidP="0088603B">
            <w:pPr>
              <w:jc w:val="center"/>
              <w:rPr>
                <w:rFonts w:ascii="Calibri" w:hAnsi="Calibri" w:cs="Calibri"/>
                <w:sz w:val="28"/>
                <w:szCs w:val="28"/>
              </w:rPr>
            </w:pPr>
            <w:r>
              <w:rPr>
                <w:rFonts w:ascii="Calibri" w:hAnsi="Calibri" w:cs="Calibri"/>
                <w:sz w:val="28"/>
                <w:szCs w:val="28"/>
              </w:rPr>
              <w:t>IR</w:t>
            </w:r>
          </w:p>
        </w:tc>
        <w:tc>
          <w:tcPr>
            <w:tcW w:w="1260" w:type="dxa"/>
            <w:shd w:val="clear" w:color="000000" w:fill="BFBFBF" w:themeFill="background1" w:themeFillShade="BF"/>
            <w:noWrap/>
            <w:vAlign w:val="center"/>
            <w:hideMark/>
          </w:tcPr>
          <w:p w:rsidR="006404E6" w:rsidRPr="002F3943" w:rsidRDefault="006404E6" w:rsidP="002F3943">
            <w:pPr>
              <w:jc w:val="center"/>
              <w:rPr>
                <w:rFonts w:ascii="Calibri" w:hAnsi="Calibri" w:cs="Calibri"/>
                <w:sz w:val="28"/>
                <w:szCs w:val="28"/>
              </w:rPr>
            </w:pPr>
            <w:r w:rsidRPr="002F3943">
              <w:rPr>
                <w:rFonts w:ascii="Calibri" w:hAnsi="Calibri" w:cs="Calibri"/>
                <w:sz w:val="28"/>
                <w:szCs w:val="28"/>
              </w:rPr>
              <w:t>1st Baseline Period</w:t>
            </w:r>
          </w:p>
        </w:tc>
        <w:tc>
          <w:tcPr>
            <w:tcW w:w="1530" w:type="dxa"/>
            <w:shd w:val="clear" w:color="000000" w:fill="BFBFBF" w:themeFill="background1" w:themeFillShade="BF"/>
            <w:noWrap/>
            <w:vAlign w:val="center"/>
            <w:hideMark/>
          </w:tcPr>
          <w:p w:rsidR="006404E6" w:rsidRPr="002F3943" w:rsidRDefault="006404E6" w:rsidP="002F3943">
            <w:pPr>
              <w:jc w:val="center"/>
              <w:rPr>
                <w:rFonts w:ascii="Calibri" w:hAnsi="Calibri" w:cs="Calibri"/>
                <w:sz w:val="28"/>
                <w:szCs w:val="28"/>
              </w:rPr>
            </w:pPr>
            <w:r w:rsidRPr="002F3943">
              <w:rPr>
                <w:rFonts w:ascii="Calibri" w:hAnsi="Calibri" w:cs="Calibri"/>
                <w:sz w:val="28"/>
                <w:szCs w:val="28"/>
              </w:rPr>
              <w:t xml:space="preserve"> 2nd Baseline Period </w:t>
            </w:r>
          </w:p>
        </w:tc>
        <w:tc>
          <w:tcPr>
            <w:tcW w:w="1080" w:type="dxa"/>
            <w:shd w:val="clear" w:color="000000" w:fill="BFBFBF" w:themeFill="background1" w:themeFillShade="BF"/>
            <w:noWrap/>
            <w:vAlign w:val="center"/>
            <w:hideMark/>
          </w:tcPr>
          <w:p w:rsidR="006404E6" w:rsidRPr="002F3943" w:rsidRDefault="006404E6" w:rsidP="002F3943">
            <w:pPr>
              <w:jc w:val="center"/>
              <w:rPr>
                <w:rFonts w:ascii="Calibri" w:hAnsi="Calibri" w:cs="Calibri"/>
                <w:sz w:val="28"/>
                <w:szCs w:val="28"/>
              </w:rPr>
            </w:pPr>
            <w:r w:rsidRPr="002F3943">
              <w:rPr>
                <w:rFonts w:ascii="Calibri" w:hAnsi="Calibri" w:cs="Calibri"/>
                <w:sz w:val="28"/>
                <w:szCs w:val="28"/>
              </w:rPr>
              <w:t xml:space="preserve"> IMC </w:t>
            </w:r>
          </w:p>
        </w:tc>
        <w:tc>
          <w:tcPr>
            <w:tcW w:w="4860" w:type="dxa"/>
            <w:shd w:val="clear" w:color="000000" w:fill="BFBFBF" w:themeFill="background1" w:themeFillShade="BF"/>
            <w:noWrap/>
            <w:vAlign w:val="center"/>
            <w:hideMark/>
          </w:tcPr>
          <w:p w:rsidR="006404E6" w:rsidRPr="002F3943" w:rsidRDefault="006404E6" w:rsidP="002F3943">
            <w:pPr>
              <w:jc w:val="center"/>
              <w:rPr>
                <w:rFonts w:ascii="Calibri" w:hAnsi="Calibri" w:cs="Calibri"/>
                <w:sz w:val="28"/>
                <w:szCs w:val="28"/>
              </w:rPr>
            </w:pPr>
            <w:r w:rsidRPr="002F3943">
              <w:rPr>
                <w:rFonts w:ascii="Calibri" w:hAnsi="Calibri" w:cs="Calibri"/>
                <w:sz w:val="28"/>
                <w:szCs w:val="28"/>
              </w:rPr>
              <w:t>DIM</w:t>
            </w:r>
          </w:p>
        </w:tc>
      </w:tr>
      <w:tr w:rsidR="006404E6" w:rsidRPr="007048AC" w:rsidTr="00787C61">
        <w:trPr>
          <w:trHeight w:val="690"/>
        </w:trPr>
        <w:tc>
          <w:tcPr>
            <w:tcW w:w="4320" w:type="dxa"/>
            <w:shd w:val="clear" w:color="000000" w:fill="C0C0C0"/>
            <w:vAlign w:val="center"/>
            <w:hideMark/>
          </w:tcPr>
          <w:p w:rsidR="006404E6" w:rsidRPr="002F3943" w:rsidRDefault="006404E6" w:rsidP="002F3943">
            <w:pPr>
              <w:jc w:val="center"/>
              <w:rPr>
                <w:rFonts w:ascii="Calibri" w:hAnsi="Calibri" w:cs="Calibri"/>
                <w:sz w:val="14"/>
                <w:szCs w:val="14"/>
              </w:rPr>
            </w:pPr>
            <w:r w:rsidRPr="002F3943">
              <w:rPr>
                <w:rFonts w:ascii="Calibri" w:hAnsi="Calibri" w:cs="Calibri"/>
                <w:sz w:val="14"/>
                <w:szCs w:val="14"/>
              </w:rPr>
              <w:t>Measure Name</w:t>
            </w:r>
          </w:p>
        </w:tc>
        <w:tc>
          <w:tcPr>
            <w:tcW w:w="1260" w:type="dxa"/>
            <w:shd w:val="clear" w:color="000000" w:fill="C0C0C0"/>
            <w:vAlign w:val="center"/>
            <w:hideMark/>
          </w:tcPr>
          <w:p w:rsidR="006404E6" w:rsidRPr="002F3943" w:rsidRDefault="009D6C19" w:rsidP="002F3943">
            <w:pPr>
              <w:jc w:val="center"/>
              <w:rPr>
                <w:rFonts w:ascii="Calibri" w:hAnsi="Calibri" w:cs="Calibri"/>
                <w:sz w:val="14"/>
                <w:szCs w:val="14"/>
              </w:rPr>
            </w:pPr>
            <w:r>
              <w:rPr>
                <w:rFonts w:ascii="Calibri" w:hAnsi="Calibri" w:cs="Calibri"/>
                <w:sz w:val="14"/>
                <w:szCs w:val="14"/>
              </w:rPr>
              <w:t>Product</w:t>
            </w:r>
            <w:r w:rsidR="006404E6" w:rsidRPr="002F3943">
              <w:rPr>
                <w:rFonts w:ascii="Calibri" w:hAnsi="Calibri" w:cs="Calibri"/>
                <w:sz w:val="14"/>
                <w:szCs w:val="14"/>
              </w:rPr>
              <w:t xml:space="preserve"> Code</w:t>
            </w:r>
          </w:p>
        </w:tc>
        <w:tc>
          <w:tcPr>
            <w:tcW w:w="900" w:type="dxa"/>
            <w:shd w:val="clear" w:color="000000" w:fill="C0C0C0"/>
            <w:vAlign w:val="center"/>
            <w:hideMark/>
          </w:tcPr>
          <w:p w:rsidR="006404E6" w:rsidRPr="002F3943" w:rsidRDefault="006404E6" w:rsidP="002F3943">
            <w:pPr>
              <w:jc w:val="center"/>
              <w:rPr>
                <w:rFonts w:ascii="Calibri" w:hAnsi="Calibri" w:cs="Calibri"/>
                <w:sz w:val="14"/>
                <w:szCs w:val="14"/>
              </w:rPr>
            </w:pPr>
            <w:r w:rsidRPr="002F3943">
              <w:rPr>
                <w:rFonts w:ascii="Calibri" w:hAnsi="Calibri" w:cs="Calibri"/>
                <w:sz w:val="14"/>
                <w:szCs w:val="14"/>
              </w:rPr>
              <w:t>CZ</w:t>
            </w:r>
          </w:p>
        </w:tc>
        <w:tc>
          <w:tcPr>
            <w:tcW w:w="900" w:type="dxa"/>
            <w:shd w:val="clear" w:color="000000" w:fill="C0C0C0"/>
            <w:vAlign w:val="center"/>
            <w:hideMark/>
          </w:tcPr>
          <w:p w:rsidR="006404E6" w:rsidRPr="002F3943" w:rsidRDefault="006404E6" w:rsidP="002F3943">
            <w:pPr>
              <w:jc w:val="center"/>
              <w:rPr>
                <w:rFonts w:ascii="Calibri" w:hAnsi="Calibri" w:cs="Calibri"/>
                <w:sz w:val="14"/>
                <w:szCs w:val="14"/>
              </w:rPr>
            </w:pPr>
            <w:r w:rsidRPr="002F3943">
              <w:rPr>
                <w:rFonts w:ascii="Calibri" w:hAnsi="Calibri" w:cs="Calibri"/>
                <w:sz w:val="14"/>
                <w:szCs w:val="14"/>
              </w:rPr>
              <w:t>Unit Definition</w:t>
            </w:r>
          </w:p>
        </w:tc>
        <w:tc>
          <w:tcPr>
            <w:tcW w:w="900" w:type="dxa"/>
            <w:shd w:val="clear" w:color="000000" w:fill="C0C0C0"/>
            <w:vAlign w:val="center"/>
            <w:hideMark/>
          </w:tcPr>
          <w:p w:rsidR="006404E6" w:rsidRPr="002F3943" w:rsidRDefault="006404E6" w:rsidP="002F3943">
            <w:pPr>
              <w:jc w:val="center"/>
              <w:rPr>
                <w:rFonts w:ascii="Calibri" w:hAnsi="Calibri" w:cs="Calibri"/>
                <w:sz w:val="14"/>
                <w:szCs w:val="14"/>
              </w:rPr>
            </w:pPr>
            <w:r w:rsidRPr="002F3943">
              <w:rPr>
                <w:rFonts w:ascii="Calibri" w:hAnsi="Calibri" w:cs="Calibri"/>
                <w:sz w:val="14"/>
                <w:szCs w:val="14"/>
              </w:rPr>
              <w:t>Program Type (NEW, ROB, RET)</w:t>
            </w:r>
          </w:p>
        </w:tc>
        <w:tc>
          <w:tcPr>
            <w:tcW w:w="900" w:type="dxa"/>
            <w:shd w:val="clear" w:color="000000" w:fill="C0C0C0"/>
          </w:tcPr>
          <w:p w:rsidR="006404E6" w:rsidRDefault="006404E6" w:rsidP="002F3943">
            <w:pPr>
              <w:jc w:val="center"/>
              <w:rPr>
                <w:rFonts w:ascii="Calibri" w:hAnsi="Calibri" w:cs="Calibri"/>
                <w:sz w:val="14"/>
                <w:szCs w:val="14"/>
              </w:rPr>
            </w:pPr>
          </w:p>
          <w:p w:rsidR="006404E6" w:rsidRPr="006404E6" w:rsidRDefault="006404E6" w:rsidP="006404E6">
            <w:pPr>
              <w:jc w:val="center"/>
              <w:rPr>
                <w:rFonts w:ascii="Calibri" w:hAnsi="Calibri" w:cs="Calibri"/>
                <w:sz w:val="14"/>
                <w:szCs w:val="14"/>
              </w:rPr>
            </w:pPr>
            <w:r>
              <w:rPr>
                <w:rFonts w:ascii="Calibri" w:hAnsi="Calibri" w:cs="Calibri"/>
                <w:sz w:val="14"/>
                <w:szCs w:val="14"/>
              </w:rPr>
              <w:t>Applicable Code</w:t>
            </w:r>
          </w:p>
        </w:tc>
        <w:tc>
          <w:tcPr>
            <w:tcW w:w="900" w:type="dxa"/>
            <w:shd w:val="clear" w:color="000000" w:fill="C0C0C0"/>
            <w:vAlign w:val="center"/>
            <w:hideMark/>
          </w:tcPr>
          <w:p w:rsidR="006404E6" w:rsidRPr="002F3943" w:rsidRDefault="006404E6" w:rsidP="002F3943">
            <w:pPr>
              <w:jc w:val="center"/>
              <w:rPr>
                <w:rFonts w:ascii="Calibri" w:hAnsi="Calibri" w:cs="Calibri"/>
                <w:sz w:val="14"/>
                <w:szCs w:val="14"/>
              </w:rPr>
            </w:pPr>
            <w:r w:rsidRPr="002F3943">
              <w:rPr>
                <w:rFonts w:ascii="Calibri" w:hAnsi="Calibri" w:cs="Calibri"/>
                <w:sz w:val="14"/>
                <w:szCs w:val="14"/>
              </w:rPr>
              <w:t>NTG Non-Res.</w:t>
            </w:r>
          </w:p>
        </w:tc>
        <w:tc>
          <w:tcPr>
            <w:tcW w:w="900" w:type="dxa"/>
            <w:shd w:val="clear" w:color="000000" w:fill="C0C0C0"/>
            <w:vAlign w:val="center"/>
            <w:hideMark/>
          </w:tcPr>
          <w:p w:rsidR="006404E6" w:rsidRPr="002F3943" w:rsidRDefault="006404E6" w:rsidP="002F3943">
            <w:pPr>
              <w:jc w:val="center"/>
              <w:rPr>
                <w:rFonts w:ascii="Calibri" w:hAnsi="Calibri" w:cs="Calibri"/>
                <w:sz w:val="14"/>
                <w:szCs w:val="14"/>
              </w:rPr>
            </w:pPr>
            <w:r w:rsidRPr="002F3943">
              <w:rPr>
                <w:rFonts w:ascii="Calibri" w:hAnsi="Calibri" w:cs="Calibri"/>
                <w:sz w:val="14"/>
                <w:szCs w:val="14"/>
              </w:rPr>
              <w:t>NTG Res.</w:t>
            </w:r>
          </w:p>
        </w:tc>
        <w:tc>
          <w:tcPr>
            <w:tcW w:w="900" w:type="dxa"/>
            <w:shd w:val="clear" w:color="000000" w:fill="C0C0C0"/>
            <w:vAlign w:val="center"/>
            <w:hideMark/>
          </w:tcPr>
          <w:p w:rsidR="006404E6" w:rsidRPr="002F3943" w:rsidRDefault="006404E6" w:rsidP="002F3943">
            <w:pPr>
              <w:jc w:val="center"/>
              <w:rPr>
                <w:rFonts w:ascii="Calibri" w:hAnsi="Calibri" w:cs="Calibri"/>
                <w:sz w:val="14"/>
                <w:szCs w:val="14"/>
              </w:rPr>
            </w:pPr>
            <w:r w:rsidRPr="002F3943">
              <w:rPr>
                <w:rFonts w:ascii="Calibri" w:hAnsi="Calibri" w:cs="Calibri"/>
                <w:sz w:val="14"/>
                <w:szCs w:val="14"/>
              </w:rPr>
              <w:t>NTG Multi Family</w:t>
            </w:r>
          </w:p>
        </w:tc>
        <w:tc>
          <w:tcPr>
            <w:tcW w:w="946" w:type="dxa"/>
            <w:shd w:val="clear" w:color="000000" w:fill="BFBFBF" w:themeFill="background1" w:themeFillShade="BF"/>
            <w:vAlign w:val="center"/>
          </w:tcPr>
          <w:p w:rsidR="006404E6" w:rsidRPr="002F3943" w:rsidRDefault="002811BC" w:rsidP="0088603B">
            <w:pPr>
              <w:jc w:val="center"/>
              <w:rPr>
                <w:rFonts w:ascii="Calibri" w:hAnsi="Calibri" w:cs="Calibri"/>
                <w:sz w:val="14"/>
                <w:szCs w:val="14"/>
              </w:rPr>
            </w:pPr>
            <w:r>
              <w:rPr>
                <w:rFonts w:ascii="Calibri" w:hAnsi="Calibri" w:cs="Calibri"/>
                <w:sz w:val="14"/>
                <w:szCs w:val="14"/>
              </w:rPr>
              <w:t>Installation Rate</w:t>
            </w:r>
          </w:p>
        </w:tc>
        <w:tc>
          <w:tcPr>
            <w:tcW w:w="1260" w:type="dxa"/>
            <w:shd w:val="clear" w:color="000000" w:fill="C4D79B"/>
            <w:vAlign w:val="center"/>
            <w:hideMark/>
          </w:tcPr>
          <w:p w:rsidR="006404E6" w:rsidRPr="002F3943" w:rsidRDefault="006404E6" w:rsidP="002F3943">
            <w:pPr>
              <w:jc w:val="center"/>
              <w:rPr>
                <w:rFonts w:ascii="Calibri" w:hAnsi="Calibri" w:cs="Calibri"/>
                <w:sz w:val="14"/>
                <w:szCs w:val="14"/>
              </w:rPr>
            </w:pPr>
            <w:r w:rsidRPr="002F3943">
              <w:rPr>
                <w:rFonts w:ascii="Calibri" w:hAnsi="Calibri" w:cs="Calibri"/>
                <w:sz w:val="14"/>
                <w:szCs w:val="14"/>
              </w:rPr>
              <w:t>Gross Measure Cost per unit</w:t>
            </w:r>
          </w:p>
        </w:tc>
        <w:tc>
          <w:tcPr>
            <w:tcW w:w="1530" w:type="dxa"/>
            <w:shd w:val="clear" w:color="000000" w:fill="B7DEE8"/>
            <w:vAlign w:val="center"/>
            <w:hideMark/>
          </w:tcPr>
          <w:p w:rsidR="006404E6" w:rsidRPr="002F3943" w:rsidRDefault="006404E6" w:rsidP="002F3943">
            <w:pPr>
              <w:jc w:val="center"/>
              <w:rPr>
                <w:rFonts w:ascii="Calibri" w:hAnsi="Calibri" w:cs="Calibri"/>
                <w:sz w:val="14"/>
                <w:szCs w:val="14"/>
              </w:rPr>
            </w:pPr>
            <w:r w:rsidRPr="002F3943">
              <w:rPr>
                <w:rFonts w:ascii="Calibri" w:hAnsi="Calibri" w:cs="Calibri"/>
                <w:sz w:val="14"/>
                <w:szCs w:val="14"/>
              </w:rPr>
              <w:t>Gross Measure Cost per unit</w:t>
            </w:r>
          </w:p>
        </w:tc>
        <w:tc>
          <w:tcPr>
            <w:tcW w:w="1080" w:type="dxa"/>
            <w:shd w:val="clear" w:color="000000" w:fill="C0C0C0"/>
            <w:vAlign w:val="center"/>
            <w:hideMark/>
          </w:tcPr>
          <w:p w:rsidR="006404E6" w:rsidRPr="002F3943" w:rsidRDefault="006404E6" w:rsidP="002F3943">
            <w:pPr>
              <w:jc w:val="center"/>
              <w:rPr>
                <w:rFonts w:ascii="Calibri" w:hAnsi="Calibri" w:cs="Calibri"/>
                <w:sz w:val="14"/>
                <w:szCs w:val="14"/>
              </w:rPr>
            </w:pPr>
            <w:r w:rsidRPr="002F3943">
              <w:rPr>
                <w:rFonts w:ascii="Calibri" w:hAnsi="Calibri" w:cs="Calibri"/>
                <w:sz w:val="14"/>
                <w:szCs w:val="14"/>
              </w:rPr>
              <w:t>Incremental Measure Cost per unit</w:t>
            </w:r>
          </w:p>
        </w:tc>
        <w:tc>
          <w:tcPr>
            <w:tcW w:w="4860" w:type="dxa"/>
            <w:shd w:val="clear" w:color="000000" w:fill="C0C0C0"/>
            <w:vAlign w:val="center"/>
            <w:hideMark/>
          </w:tcPr>
          <w:p w:rsidR="006404E6" w:rsidRPr="002F3943" w:rsidRDefault="006404E6" w:rsidP="002F3943">
            <w:pPr>
              <w:jc w:val="center"/>
              <w:rPr>
                <w:rFonts w:ascii="Calibri" w:hAnsi="Calibri" w:cs="Calibri"/>
                <w:sz w:val="14"/>
                <w:szCs w:val="14"/>
              </w:rPr>
            </w:pPr>
            <w:r w:rsidRPr="002F3943">
              <w:rPr>
                <w:rFonts w:ascii="Calibri" w:hAnsi="Calibri" w:cs="Calibri"/>
                <w:sz w:val="14"/>
                <w:szCs w:val="14"/>
              </w:rPr>
              <w:t>Delivery &amp; Incentive Method</w:t>
            </w:r>
          </w:p>
        </w:tc>
      </w:tr>
      <w:tr w:rsidR="00B66A45" w:rsidRPr="002F3943" w:rsidTr="00C07D27">
        <w:trPr>
          <w:trHeight w:val="255"/>
        </w:trPr>
        <w:tc>
          <w:tcPr>
            <w:tcW w:w="4320" w:type="dxa"/>
            <w:shd w:val="clear" w:color="auto" w:fill="auto"/>
            <w:noWrap/>
            <w:vAlign w:val="center"/>
          </w:tcPr>
          <w:p w:rsidR="00B66A45" w:rsidRPr="00787C61" w:rsidRDefault="00B66A45" w:rsidP="004A3377">
            <w:pPr>
              <w:jc w:val="center"/>
              <w:rPr>
                <w:rFonts w:asciiTheme="minorHAnsi" w:hAnsiTheme="minorHAnsi" w:cs="Arial"/>
                <w:sz w:val="16"/>
                <w:szCs w:val="16"/>
              </w:rPr>
            </w:pPr>
            <w:r>
              <w:rPr>
                <w:rFonts w:asciiTheme="minorHAnsi" w:hAnsiTheme="minorHAnsi" w:cs="Arial"/>
                <w:sz w:val="16"/>
                <w:szCs w:val="16"/>
              </w:rPr>
              <w:t>Lighti</w:t>
            </w:r>
            <w:r w:rsidR="00C67A17">
              <w:rPr>
                <w:rFonts w:asciiTheme="minorHAnsi" w:hAnsiTheme="minorHAnsi" w:cs="Arial"/>
                <w:sz w:val="16"/>
                <w:szCs w:val="16"/>
              </w:rPr>
              <w:t xml:space="preserve">ng – Exterior LED </w:t>
            </w:r>
            <w:r w:rsidR="004A3377">
              <w:rPr>
                <w:rFonts w:asciiTheme="minorHAnsi" w:hAnsiTheme="minorHAnsi" w:cs="Arial"/>
                <w:sz w:val="16"/>
                <w:szCs w:val="16"/>
              </w:rPr>
              <w:t>Sports &amp; Athletic</w:t>
            </w:r>
            <w:r w:rsidR="00000CD4">
              <w:rPr>
                <w:rFonts w:asciiTheme="minorHAnsi" w:hAnsiTheme="minorHAnsi" w:cs="Arial"/>
                <w:sz w:val="16"/>
                <w:szCs w:val="16"/>
              </w:rPr>
              <w:t xml:space="preserve"> Field Lighting</w:t>
            </w:r>
            <w:r w:rsidR="004A3377">
              <w:rPr>
                <w:rFonts w:asciiTheme="minorHAnsi" w:hAnsiTheme="minorHAnsi" w:cs="Arial"/>
                <w:sz w:val="16"/>
                <w:szCs w:val="16"/>
              </w:rPr>
              <w:t xml:space="preserve"> </w:t>
            </w:r>
            <w:r w:rsidR="00C67A17">
              <w:rPr>
                <w:rFonts w:asciiTheme="minorHAnsi" w:hAnsiTheme="minorHAnsi" w:cs="Arial"/>
                <w:sz w:val="16"/>
                <w:szCs w:val="16"/>
              </w:rPr>
              <w:t xml:space="preserve">Fixtures </w:t>
            </w:r>
          </w:p>
        </w:tc>
        <w:tc>
          <w:tcPr>
            <w:tcW w:w="1260" w:type="dxa"/>
            <w:shd w:val="clear" w:color="auto" w:fill="auto"/>
            <w:noWrap/>
            <w:vAlign w:val="center"/>
          </w:tcPr>
          <w:p w:rsidR="00B66A45" w:rsidRPr="00787C61" w:rsidRDefault="00B66A45" w:rsidP="00787C61">
            <w:pPr>
              <w:jc w:val="center"/>
              <w:rPr>
                <w:rFonts w:asciiTheme="minorHAnsi" w:hAnsiTheme="minorHAnsi" w:cs="Arial"/>
                <w:sz w:val="16"/>
                <w:szCs w:val="16"/>
              </w:rPr>
            </w:pPr>
          </w:p>
        </w:tc>
        <w:tc>
          <w:tcPr>
            <w:tcW w:w="900" w:type="dxa"/>
            <w:shd w:val="clear" w:color="auto" w:fill="auto"/>
            <w:noWrap/>
            <w:vAlign w:val="center"/>
          </w:tcPr>
          <w:p w:rsidR="00B66A45" w:rsidRPr="00787C61" w:rsidRDefault="004A3377" w:rsidP="00787C61">
            <w:pPr>
              <w:jc w:val="center"/>
              <w:rPr>
                <w:rFonts w:asciiTheme="minorHAnsi" w:hAnsiTheme="minorHAnsi" w:cs="Arial"/>
                <w:sz w:val="16"/>
                <w:szCs w:val="16"/>
              </w:rPr>
            </w:pPr>
            <w:r>
              <w:rPr>
                <w:rFonts w:asciiTheme="minorHAnsi" w:hAnsiTheme="minorHAnsi" w:cs="Arial"/>
                <w:sz w:val="16"/>
                <w:szCs w:val="16"/>
              </w:rPr>
              <w:t>any</w:t>
            </w:r>
          </w:p>
        </w:tc>
        <w:tc>
          <w:tcPr>
            <w:tcW w:w="900" w:type="dxa"/>
            <w:shd w:val="clear" w:color="auto" w:fill="auto"/>
            <w:noWrap/>
            <w:vAlign w:val="center"/>
          </w:tcPr>
          <w:p w:rsidR="00B66A45" w:rsidRPr="00787C61" w:rsidRDefault="004A3377" w:rsidP="00000CD4">
            <w:pPr>
              <w:jc w:val="center"/>
              <w:rPr>
                <w:rFonts w:asciiTheme="minorHAnsi" w:hAnsiTheme="minorHAnsi" w:cs="Arial"/>
                <w:sz w:val="16"/>
                <w:szCs w:val="16"/>
              </w:rPr>
            </w:pPr>
            <w:r>
              <w:rPr>
                <w:rFonts w:asciiTheme="minorHAnsi" w:hAnsiTheme="minorHAnsi" w:cs="Arial"/>
                <w:sz w:val="16"/>
                <w:szCs w:val="16"/>
              </w:rPr>
              <w:t xml:space="preserve">Per </w:t>
            </w:r>
            <w:r w:rsidR="00000CD4">
              <w:rPr>
                <w:rFonts w:asciiTheme="minorHAnsi" w:hAnsiTheme="minorHAnsi" w:cs="Arial"/>
                <w:sz w:val="16"/>
                <w:szCs w:val="16"/>
              </w:rPr>
              <w:t xml:space="preserve">kW </w:t>
            </w:r>
            <w:r>
              <w:rPr>
                <w:rFonts w:asciiTheme="minorHAnsi" w:hAnsiTheme="minorHAnsi" w:cs="Arial"/>
                <w:sz w:val="16"/>
                <w:szCs w:val="16"/>
              </w:rPr>
              <w:t xml:space="preserve">of installed </w:t>
            </w:r>
            <w:r w:rsidR="001E02A0">
              <w:rPr>
                <w:rFonts w:asciiTheme="minorHAnsi" w:hAnsiTheme="minorHAnsi" w:cs="Arial"/>
                <w:sz w:val="16"/>
                <w:szCs w:val="16"/>
              </w:rPr>
              <w:t xml:space="preserve">new </w:t>
            </w:r>
            <w:r>
              <w:rPr>
                <w:rFonts w:asciiTheme="minorHAnsi" w:hAnsiTheme="minorHAnsi" w:cs="Arial"/>
                <w:sz w:val="16"/>
                <w:szCs w:val="16"/>
              </w:rPr>
              <w:t>fixture</w:t>
            </w:r>
            <w:r w:rsidR="00000CD4">
              <w:rPr>
                <w:rFonts w:asciiTheme="minorHAnsi" w:hAnsiTheme="minorHAnsi" w:cs="Arial"/>
                <w:sz w:val="16"/>
                <w:szCs w:val="16"/>
              </w:rPr>
              <w:t xml:space="preserve"> kW</w:t>
            </w:r>
          </w:p>
        </w:tc>
        <w:tc>
          <w:tcPr>
            <w:tcW w:w="900" w:type="dxa"/>
            <w:shd w:val="clear" w:color="auto" w:fill="auto"/>
            <w:noWrap/>
            <w:vAlign w:val="center"/>
          </w:tcPr>
          <w:p w:rsidR="00B66A45" w:rsidRPr="00787C61" w:rsidRDefault="00B66A45" w:rsidP="00787C61">
            <w:pPr>
              <w:jc w:val="center"/>
              <w:rPr>
                <w:rFonts w:asciiTheme="minorHAnsi" w:hAnsiTheme="minorHAnsi" w:cs="Arial"/>
                <w:sz w:val="16"/>
                <w:szCs w:val="16"/>
              </w:rPr>
            </w:pPr>
            <w:r>
              <w:rPr>
                <w:rFonts w:asciiTheme="minorHAnsi" w:hAnsiTheme="minorHAnsi" w:cs="Arial"/>
                <w:sz w:val="16"/>
                <w:szCs w:val="16"/>
              </w:rPr>
              <w:t>ROB</w:t>
            </w:r>
          </w:p>
        </w:tc>
        <w:tc>
          <w:tcPr>
            <w:tcW w:w="900" w:type="dxa"/>
            <w:vAlign w:val="center"/>
          </w:tcPr>
          <w:p w:rsidR="00B66A45" w:rsidRPr="00787C61" w:rsidRDefault="00B66A45" w:rsidP="00787C61">
            <w:pPr>
              <w:jc w:val="center"/>
              <w:rPr>
                <w:rFonts w:asciiTheme="minorHAnsi" w:hAnsiTheme="minorHAnsi" w:cs="Arial"/>
                <w:sz w:val="16"/>
                <w:szCs w:val="16"/>
              </w:rPr>
            </w:pPr>
            <w:r>
              <w:rPr>
                <w:rFonts w:asciiTheme="minorHAnsi" w:hAnsiTheme="minorHAnsi" w:cs="Arial"/>
                <w:sz w:val="16"/>
                <w:szCs w:val="16"/>
              </w:rPr>
              <w:t>No</w:t>
            </w:r>
          </w:p>
        </w:tc>
        <w:tc>
          <w:tcPr>
            <w:tcW w:w="900" w:type="dxa"/>
            <w:shd w:val="clear" w:color="auto" w:fill="auto"/>
            <w:vAlign w:val="center"/>
          </w:tcPr>
          <w:p w:rsidR="00B66A45" w:rsidRPr="00787C61" w:rsidRDefault="00F50A2A" w:rsidP="00787C61">
            <w:pPr>
              <w:jc w:val="center"/>
              <w:rPr>
                <w:rFonts w:asciiTheme="minorHAnsi" w:hAnsiTheme="minorHAnsi" w:cs="Arial"/>
                <w:sz w:val="16"/>
                <w:szCs w:val="16"/>
              </w:rPr>
            </w:pPr>
            <w:r>
              <w:rPr>
                <w:rFonts w:asciiTheme="minorHAnsi" w:hAnsiTheme="minorHAnsi" w:cs="Arial"/>
                <w:sz w:val="16"/>
                <w:szCs w:val="16"/>
              </w:rPr>
              <w:t>0</w:t>
            </w:r>
            <w:r w:rsidR="00B66A45">
              <w:rPr>
                <w:rFonts w:asciiTheme="minorHAnsi" w:hAnsiTheme="minorHAnsi" w:cs="Arial"/>
                <w:sz w:val="16"/>
                <w:szCs w:val="16"/>
              </w:rPr>
              <w:t>.85</w:t>
            </w:r>
          </w:p>
        </w:tc>
        <w:tc>
          <w:tcPr>
            <w:tcW w:w="900" w:type="dxa"/>
            <w:shd w:val="clear" w:color="auto" w:fill="auto"/>
            <w:vAlign w:val="center"/>
          </w:tcPr>
          <w:p w:rsidR="00B66A45" w:rsidRPr="00787C61" w:rsidRDefault="00B66A45" w:rsidP="00787C61">
            <w:pPr>
              <w:jc w:val="center"/>
              <w:rPr>
                <w:rFonts w:asciiTheme="minorHAnsi" w:hAnsiTheme="minorHAnsi" w:cs="Calibri"/>
                <w:sz w:val="16"/>
                <w:szCs w:val="16"/>
              </w:rPr>
            </w:pPr>
          </w:p>
        </w:tc>
        <w:tc>
          <w:tcPr>
            <w:tcW w:w="900" w:type="dxa"/>
            <w:shd w:val="clear" w:color="auto" w:fill="auto"/>
            <w:vAlign w:val="center"/>
          </w:tcPr>
          <w:p w:rsidR="00B66A45" w:rsidRPr="00787C61" w:rsidRDefault="00B66A45" w:rsidP="00787C61">
            <w:pPr>
              <w:jc w:val="center"/>
              <w:rPr>
                <w:rFonts w:asciiTheme="minorHAnsi" w:hAnsiTheme="minorHAnsi" w:cs="Calibri"/>
                <w:sz w:val="16"/>
                <w:szCs w:val="16"/>
              </w:rPr>
            </w:pPr>
          </w:p>
        </w:tc>
        <w:tc>
          <w:tcPr>
            <w:tcW w:w="946" w:type="dxa"/>
            <w:vAlign w:val="center"/>
          </w:tcPr>
          <w:p w:rsidR="00B66A45" w:rsidRPr="00787C61" w:rsidRDefault="00B66A45" w:rsidP="00787C61">
            <w:pPr>
              <w:jc w:val="center"/>
              <w:rPr>
                <w:rFonts w:asciiTheme="minorHAnsi" w:hAnsiTheme="minorHAnsi" w:cs="Arial"/>
                <w:sz w:val="16"/>
                <w:szCs w:val="16"/>
              </w:rPr>
            </w:pPr>
            <w:r>
              <w:rPr>
                <w:rFonts w:asciiTheme="minorHAnsi" w:hAnsiTheme="minorHAnsi" w:cs="Arial"/>
                <w:sz w:val="16"/>
                <w:szCs w:val="16"/>
              </w:rPr>
              <w:t>1.00</w:t>
            </w:r>
          </w:p>
        </w:tc>
        <w:tc>
          <w:tcPr>
            <w:tcW w:w="1260" w:type="dxa"/>
            <w:shd w:val="clear" w:color="auto" w:fill="auto"/>
            <w:noWrap/>
            <w:vAlign w:val="center"/>
          </w:tcPr>
          <w:p w:rsidR="00B66A45" w:rsidRPr="00787C61" w:rsidRDefault="00F50A2A" w:rsidP="00442044">
            <w:pPr>
              <w:jc w:val="center"/>
              <w:rPr>
                <w:rFonts w:asciiTheme="minorHAnsi" w:hAnsiTheme="minorHAnsi" w:cs="Arial"/>
                <w:sz w:val="16"/>
                <w:szCs w:val="16"/>
              </w:rPr>
            </w:pPr>
            <w:r>
              <w:rPr>
                <w:rFonts w:asciiTheme="minorHAnsi" w:hAnsiTheme="minorHAnsi" w:cs="Arial"/>
                <w:sz w:val="16"/>
                <w:szCs w:val="16"/>
              </w:rPr>
              <w:t>$3</w:t>
            </w:r>
            <w:r w:rsidR="00442044">
              <w:rPr>
                <w:rFonts w:asciiTheme="minorHAnsi" w:hAnsiTheme="minorHAnsi" w:cs="Arial"/>
                <w:sz w:val="16"/>
                <w:szCs w:val="16"/>
              </w:rPr>
              <w:t>17</w:t>
            </w:r>
            <w:r w:rsidR="00000CD4">
              <w:rPr>
                <w:rFonts w:asciiTheme="minorHAnsi" w:hAnsiTheme="minorHAnsi" w:cs="Arial"/>
                <w:sz w:val="16"/>
                <w:szCs w:val="16"/>
              </w:rPr>
              <w:t>0</w:t>
            </w:r>
          </w:p>
        </w:tc>
        <w:tc>
          <w:tcPr>
            <w:tcW w:w="1530" w:type="dxa"/>
            <w:shd w:val="clear" w:color="auto" w:fill="auto"/>
            <w:noWrap/>
            <w:vAlign w:val="center"/>
          </w:tcPr>
          <w:p w:rsidR="00B66A45" w:rsidRPr="00787C61" w:rsidRDefault="00C6267C" w:rsidP="00787C61">
            <w:pPr>
              <w:jc w:val="center"/>
              <w:rPr>
                <w:rFonts w:asciiTheme="minorHAnsi" w:hAnsiTheme="minorHAnsi" w:cs="Arial"/>
                <w:sz w:val="16"/>
                <w:szCs w:val="16"/>
              </w:rPr>
            </w:pPr>
            <w:r>
              <w:rPr>
                <w:rFonts w:asciiTheme="minorHAnsi" w:hAnsiTheme="minorHAnsi" w:cs="Arial"/>
                <w:sz w:val="16"/>
                <w:szCs w:val="16"/>
              </w:rPr>
              <w:t>NA</w:t>
            </w:r>
          </w:p>
        </w:tc>
        <w:tc>
          <w:tcPr>
            <w:tcW w:w="1080" w:type="dxa"/>
            <w:shd w:val="clear" w:color="auto" w:fill="auto"/>
            <w:noWrap/>
            <w:vAlign w:val="center"/>
          </w:tcPr>
          <w:p w:rsidR="00B66A45" w:rsidRDefault="00F50A2A" w:rsidP="00442044">
            <w:pPr>
              <w:jc w:val="center"/>
              <w:rPr>
                <w:rFonts w:asciiTheme="minorHAnsi" w:hAnsiTheme="minorHAnsi" w:cs="Arial"/>
                <w:sz w:val="16"/>
                <w:szCs w:val="16"/>
              </w:rPr>
            </w:pPr>
            <w:r>
              <w:rPr>
                <w:rFonts w:asciiTheme="minorHAnsi" w:hAnsiTheme="minorHAnsi" w:cs="Arial"/>
                <w:sz w:val="16"/>
                <w:szCs w:val="16"/>
              </w:rPr>
              <w:t>$</w:t>
            </w:r>
            <w:r w:rsidR="00442044">
              <w:rPr>
                <w:rFonts w:asciiTheme="minorHAnsi" w:hAnsiTheme="minorHAnsi" w:cs="Arial"/>
                <w:sz w:val="16"/>
                <w:szCs w:val="16"/>
              </w:rPr>
              <w:t>235</w:t>
            </w:r>
            <w:r w:rsidR="00000CD4">
              <w:rPr>
                <w:rFonts w:asciiTheme="minorHAnsi" w:hAnsiTheme="minorHAnsi" w:cs="Arial"/>
                <w:sz w:val="16"/>
                <w:szCs w:val="16"/>
              </w:rPr>
              <w:t>0</w:t>
            </w:r>
          </w:p>
          <w:p w:rsidR="00442044" w:rsidRPr="00787C61" w:rsidRDefault="00442044" w:rsidP="00442044">
            <w:pPr>
              <w:jc w:val="center"/>
              <w:rPr>
                <w:rFonts w:asciiTheme="minorHAnsi" w:hAnsiTheme="minorHAnsi" w:cs="Arial"/>
                <w:sz w:val="16"/>
                <w:szCs w:val="16"/>
              </w:rPr>
            </w:pPr>
          </w:p>
        </w:tc>
        <w:tc>
          <w:tcPr>
            <w:tcW w:w="4860" w:type="dxa"/>
            <w:shd w:val="clear" w:color="auto" w:fill="auto"/>
          </w:tcPr>
          <w:p w:rsidR="00B66A45" w:rsidRPr="00787C61" w:rsidRDefault="00B66A45" w:rsidP="00787C61">
            <w:pPr>
              <w:jc w:val="center"/>
              <w:rPr>
                <w:rFonts w:asciiTheme="minorHAnsi" w:hAnsiTheme="minorHAnsi" w:cs="Arial"/>
                <w:sz w:val="16"/>
                <w:szCs w:val="16"/>
              </w:rPr>
            </w:pPr>
            <w:r w:rsidRPr="0005025D">
              <w:rPr>
                <w:rFonts w:asciiTheme="minorHAnsi" w:hAnsiTheme="minorHAnsi" w:cs="Arial"/>
                <w:sz w:val="16"/>
                <w:szCs w:val="16"/>
              </w:rPr>
              <w:t>Financial Support / Down-Stream Incentive - Deemed</w:t>
            </w:r>
          </w:p>
        </w:tc>
      </w:tr>
    </w:tbl>
    <w:p w:rsidR="00EB34FC" w:rsidRPr="00BD3931" w:rsidRDefault="00EB34FC" w:rsidP="00EB34FC">
      <w:pPr>
        <w:pStyle w:val="Reminder"/>
        <w:ind w:left="-630"/>
        <w:rPr>
          <w:rFonts w:asciiTheme="minorHAnsi" w:hAnsiTheme="minorHAnsi" w:cstheme="minorHAnsi"/>
          <w:color w:val="auto"/>
          <w:sz w:val="22"/>
          <w:szCs w:val="22"/>
        </w:rPr>
      </w:pPr>
      <w:r w:rsidRPr="00BD3931">
        <w:rPr>
          <w:rFonts w:asciiTheme="minorHAnsi" w:hAnsiTheme="minorHAnsi" w:cstheme="minorHAnsi"/>
          <w:color w:val="auto"/>
          <w:sz w:val="22"/>
          <w:szCs w:val="22"/>
        </w:rPr>
        <w:t>Note:</w:t>
      </w:r>
      <w:r w:rsidRPr="00BD3931">
        <w:rPr>
          <w:rFonts w:asciiTheme="minorHAnsi" w:hAnsiTheme="minorHAnsi" w:cstheme="minorHAnsi"/>
          <w:b/>
          <w:color w:val="auto"/>
          <w:sz w:val="22"/>
          <w:szCs w:val="22"/>
        </w:rPr>
        <w:t xml:space="preserve"> </w:t>
      </w:r>
      <w:r w:rsidR="00DE6AE9">
        <w:rPr>
          <w:rFonts w:asciiTheme="minorHAnsi" w:hAnsiTheme="minorHAnsi" w:cstheme="minorHAnsi"/>
          <w:b/>
          <w:color w:val="auto"/>
          <w:sz w:val="22"/>
          <w:szCs w:val="22"/>
        </w:rPr>
        <w:t xml:space="preserve">For </w:t>
      </w:r>
      <w:r w:rsidR="00142DC4" w:rsidRPr="00BD3931">
        <w:rPr>
          <w:rFonts w:asciiTheme="minorHAnsi" w:hAnsiTheme="minorHAnsi" w:cstheme="minorHAnsi"/>
          <w:b/>
          <w:color w:val="auto"/>
          <w:sz w:val="22"/>
          <w:szCs w:val="22"/>
        </w:rPr>
        <w:t xml:space="preserve">the complete list of Measures, refer to </w:t>
      </w:r>
      <w:r w:rsidR="00142DC4" w:rsidRPr="008E0F49">
        <w:rPr>
          <w:rFonts w:asciiTheme="minorHAnsi" w:hAnsiTheme="minorHAnsi" w:cstheme="minorHAnsi"/>
          <w:b/>
          <w:color w:val="auto"/>
          <w:sz w:val="22"/>
          <w:szCs w:val="22"/>
        </w:rPr>
        <w:t xml:space="preserve">workpaper </w:t>
      </w:r>
      <w:r w:rsidR="00965E05">
        <w:rPr>
          <w:rFonts w:asciiTheme="minorHAnsi" w:hAnsiTheme="minorHAnsi" w:cstheme="minorHAnsi"/>
          <w:b/>
          <w:color w:val="auto"/>
          <w:sz w:val="22"/>
          <w:szCs w:val="22"/>
        </w:rPr>
        <w:t>Attachment #1.</w:t>
      </w:r>
    </w:p>
    <w:p w:rsidR="00EB34FC" w:rsidRPr="00BD3931" w:rsidRDefault="00EB34FC" w:rsidP="00EB34FC">
      <w:pPr>
        <w:pStyle w:val="Reminder"/>
        <w:rPr>
          <w:rFonts w:asciiTheme="minorHAnsi" w:hAnsiTheme="minorHAnsi" w:cstheme="minorHAnsi"/>
          <w:sz w:val="22"/>
          <w:szCs w:val="22"/>
        </w:rPr>
      </w:pPr>
    </w:p>
    <w:p w:rsidR="00EB34FC" w:rsidRPr="00BD3931" w:rsidRDefault="00EB34FC" w:rsidP="00142DC4">
      <w:pPr>
        <w:pStyle w:val="Reminders"/>
        <w:ind w:left="-270"/>
        <w:rPr>
          <w:rFonts w:asciiTheme="minorHAnsi" w:hAnsiTheme="minorHAnsi" w:cstheme="minorHAnsi"/>
          <w:sz w:val="22"/>
          <w:szCs w:val="22"/>
        </w:rPr>
      </w:pPr>
    </w:p>
    <w:p w:rsidR="00EB34FC" w:rsidRPr="005734A4" w:rsidRDefault="00EB34FC" w:rsidP="00EB34FC">
      <w:pPr>
        <w:ind w:left="-630"/>
        <w:rPr>
          <w:rFonts w:asciiTheme="minorHAnsi" w:hAnsiTheme="minorHAnsi" w:cstheme="minorHAnsi"/>
        </w:rPr>
      </w:pPr>
    </w:p>
    <w:p w:rsidR="00EB34FC" w:rsidRPr="005734A4" w:rsidRDefault="00EB34FC" w:rsidP="00EB34FC">
      <w:pPr>
        <w:ind w:left="-630"/>
        <w:rPr>
          <w:rFonts w:asciiTheme="minorHAnsi" w:hAnsiTheme="minorHAnsi" w:cstheme="minorHAnsi"/>
        </w:rPr>
        <w:sectPr w:rsidR="00EB34FC" w:rsidRPr="005734A4" w:rsidSect="009500DC">
          <w:footerReference w:type="default" r:id="rId10"/>
          <w:pgSz w:w="24480" w:h="15840" w:orient="landscape" w:code="3"/>
          <w:pgMar w:top="1440" w:right="1440" w:bottom="1440" w:left="1440" w:header="720" w:footer="720" w:gutter="0"/>
          <w:pgNumType w:fmt="lowerRoman" w:start="1"/>
          <w:cols w:space="720"/>
          <w:docGrid w:linePitch="360"/>
        </w:sectPr>
      </w:pPr>
    </w:p>
    <w:p w:rsidR="00EB34FC" w:rsidRPr="005734A4" w:rsidRDefault="00EB34FC" w:rsidP="00EB34FC">
      <w:pPr>
        <w:pStyle w:val="Heading1"/>
        <w:rPr>
          <w:rFonts w:asciiTheme="minorHAnsi" w:hAnsiTheme="minorHAnsi" w:cstheme="minorHAnsi"/>
        </w:rPr>
      </w:pPr>
      <w:r w:rsidRPr="005734A4">
        <w:rPr>
          <w:rFonts w:asciiTheme="minorHAnsi" w:hAnsiTheme="minorHAnsi" w:cstheme="minorHAnsi"/>
        </w:rPr>
        <w:t>Document Revision History</w:t>
      </w:r>
    </w:p>
    <w:tbl>
      <w:tblPr>
        <w:tblStyle w:val="TableContemporary"/>
        <w:tblW w:w="4689" w:type="pct"/>
        <w:tblLayout w:type="fixed"/>
        <w:tblLook w:val="01E0" w:firstRow="1" w:lastRow="1" w:firstColumn="1" w:lastColumn="1" w:noHBand="0" w:noVBand="0"/>
      </w:tblPr>
      <w:tblGrid>
        <w:gridCol w:w="1430"/>
        <w:gridCol w:w="1440"/>
        <w:gridCol w:w="2161"/>
        <w:gridCol w:w="3949"/>
      </w:tblGrid>
      <w:tr w:rsidR="00EB34FC" w:rsidRPr="005734A4" w:rsidTr="006404E6">
        <w:trPr>
          <w:cnfStyle w:val="100000000000" w:firstRow="1" w:lastRow="0" w:firstColumn="0" w:lastColumn="0" w:oddVBand="0" w:evenVBand="0" w:oddHBand="0" w:evenHBand="0" w:firstRowFirstColumn="0" w:firstRowLastColumn="0" w:lastRowFirstColumn="0" w:lastRowLastColumn="0"/>
          <w:trHeight w:val="298"/>
        </w:trPr>
        <w:tc>
          <w:tcPr>
            <w:tcW w:w="796" w:type="pct"/>
          </w:tcPr>
          <w:p w:rsidR="00EB34FC" w:rsidRPr="005734A4" w:rsidRDefault="00EB34FC" w:rsidP="007048AC">
            <w:pPr>
              <w:rPr>
                <w:rFonts w:asciiTheme="minorHAnsi" w:hAnsiTheme="minorHAnsi" w:cstheme="minorHAnsi"/>
                <w:b w:val="0"/>
                <w:bCs w:val="0"/>
              </w:rPr>
            </w:pPr>
            <w:r w:rsidRPr="005734A4">
              <w:rPr>
                <w:rFonts w:asciiTheme="minorHAnsi" w:hAnsiTheme="minorHAnsi" w:cstheme="minorHAnsi"/>
              </w:rPr>
              <w:t>Revision #</w:t>
            </w:r>
          </w:p>
        </w:tc>
        <w:tc>
          <w:tcPr>
            <w:tcW w:w="802" w:type="pct"/>
          </w:tcPr>
          <w:p w:rsidR="00EB34FC" w:rsidRPr="005734A4" w:rsidRDefault="00EB34FC" w:rsidP="007048AC">
            <w:pPr>
              <w:rPr>
                <w:rFonts w:asciiTheme="minorHAnsi" w:hAnsiTheme="minorHAnsi" w:cstheme="minorHAnsi"/>
                <w:b w:val="0"/>
                <w:bCs w:val="0"/>
                <w:sz w:val="20"/>
                <w:szCs w:val="20"/>
              </w:rPr>
            </w:pPr>
            <w:r w:rsidRPr="005734A4">
              <w:rPr>
                <w:rFonts w:asciiTheme="minorHAnsi" w:hAnsiTheme="minorHAnsi" w:cstheme="minorHAnsi"/>
                <w:sz w:val="20"/>
                <w:szCs w:val="20"/>
              </w:rPr>
              <w:t>MM/DD/YY</w:t>
            </w:r>
          </w:p>
        </w:tc>
        <w:tc>
          <w:tcPr>
            <w:tcW w:w="1203" w:type="pct"/>
          </w:tcPr>
          <w:p w:rsidR="00EB34FC" w:rsidRPr="005734A4" w:rsidRDefault="00EB34FC" w:rsidP="007048AC">
            <w:pPr>
              <w:rPr>
                <w:rFonts w:asciiTheme="minorHAnsi" w:hAnsiTheme="minorHAnsi" w:cstheme="minorHAnsi"/>
                <w:b w:val="0"/>
                <w:bCs w:val="0"/>
                <w:sz w:val="20"/>
                <w:szCs w:val="20"/>
              </w:rPr>
            </w:pPr>
            <w:r w:rsidRPr="005734A4">
              <w:rPr>
                <w:rFonts w:asciiTheme="minorHAnsi" w:hAnsiTheme="minorHAnsi" w:cstheme="minorHAnsi"/>
                <w:sz w:val="20"/>
                <w:szCs w:val="20"/>
              </w:rPr>
              <w:t>Author/Affiliation</w:t>
            </w:r>
          </w:p>
        </w:tc>
        <w:tc>
          <w:tcPr>
            <w:tcW w:w="2199" w:type="pct"/>
          </w:tcPr>
          <w:p w:rsidR="00EB34FC" w:rsidRPr="005734A4" w:rsidRDefault="00EB34FC" w:rsidP="007048AC">
            <w:pPr>
              <w:rPr>
                <w:rFonts w:asciiTheme="minorHAnsi" w:hAnsiTheme="minorHAnsi" w:cstheme="minorHAnsi"/>
                <w:b w:val="0"/>
                <w:bCs w:val="0"/>
                <w:sz w:val="20"/>
                <w:szCs w:val="20"/>
              </w:rPr>
            </w:pPr>
            <w:r w:rsidRPr="005734A4">
              <w:rPr>
                <w:rFonts w:asciiTheme="minorHAnsi" w:hAnsiTheme="minorHAnsi" w:cstheme="minorHAnsi"/>
                <w:sz w:val="20"/>
                <w:szCs w:val="20"/>
              </w:rPr>
              <w:t>Summary of Changes</w:t>
            </w:r>
          </w:p>
        </w:tc>
      </w:tr>
      <w:tr w:rsidR="006E0513" w:rsidRPr="005734A4" w:rsidTr="00E272C3">
        <w:trPr>
          <w:cnfStyle w:val="000000100000" w:firstRow="0" w:lastRow="0" w:firstColumn="0" w:lastColumn="0" w:oddVBand="0" w:evenVBand="0" w:oddHBand="1" w:evenHBand="0" w:firstRowFirstColumn="0" w:firstRowLastColumn="0" w:lastRowFirstColumn="0" w:lastRowLastColumn="0"/>
          <w:trHeight w:val="325"/>
        </w:trPr>
        <w:tc>
          <w:tcPr>
            <w:tcW w:w="796" w:type="pct"/>
            <w:vAlign w:val="center"/>
          </w:tcPr>
          <w:p w:rsidR="006E0513" w:rsidRDefault="008B4E70" w:rsidP="00E272C3">
            <w:pPr>
              <w:jc w:val="center"/>
              <w:rPr>
                <w:rFonts w:asciiTheme="minorHAnsi" w:hAnsiTheme="minorHAnsi" w:cstheme="minorHAnsi"/>
                <w:sz w:val="20"/>
                <w:szCs w:val="20"/>
              </w:rPr>
            </w:pPr>
            <w:r>
              <w:rPr>
                <w:rFonts w:asciiTheme="minorHAnsi" w:hAnsiTheme="minorHAnsi" w:cstheme="minorHAnsi"/>
                <w:sz w:val="20"/>
                <w:szCs w:val="20"/>
              </w:rPr>
              <w:t>0</w:t>
            </w:r>
          </w:p>
        </w:tc>
        <w:tc>
          <w:tcPr>
            <w:tcW w:w="802" w:type="pct"/>
            <w:vAlign w:val="center"/>
          </w:tcPr>
          <w:p w:rsidR="006E0513" w:rsidRDefault="00F47879" w:rsidP="00442044">
            <w:pPr>
              <w:jc w:val="center"/>
              <w:rPr>
                <w:rFonts w:asciiTheme="minorHAnsi" w:hAnsiTheme="minorHAnsi" w:cstheme="minorHAnsi"/>
                <w:sz w:val="20"/>
                <w:szCs w:val="20"/>
              </w:rPr>
            </w:pPr>
            <w:r>
              <w:rPr>
                <w:rFonts w:asciiTheme="minorHAnsi" w:hAnsiTheme="minorHAnsi" w:cstheme="minorHAnsi"/>
                <w:sz w:val="20"/>
                <w:szCs w:val="20"/>
              </w:rPr>
              <w:t>9</w:t>
            </w:r>
            <w:r w:rsidR="00442044">
              <w:rPr>
                <w:rFonts w:asciiTheme="minorHAnsi" w:hAnsiTheme="minorHAnsi" w:cstheme="minorHAnsi"/>
                <w:sz w:val="20"/>
                <w:szCs w:val="20"/>
              </w:rPr>
              <w:t>/1</w:t>
            </w:r>
            <w:r w:rsidR="008B4E70">
              <w:rPr>
                <w:rFonts w:asciiTheme="minorHAnsi" w:hAnsiTheme="minorHAnsi" w:cstheme="minorHAnsi"/>
                <w:sz w:val="20"/>
                <w:szCs w:val="20"/>
              </w:rPr>
              <w:t>/20</w:t>
            </w:r>
            <w:r w:rsidR="00442044">
              <w:rPr>
                <w:rFonts w:asciiTheme="minorHAnsi" w:hAnsiTheme="minorHAnsi" w:cstheme="minorHAnsi"/>
                <w:sz w:val="20"/>
                <w:szCs w:val="20"/>
              </w:rPr>
              <w:t>15</w:t>
            </w:r>
          </w:p>
        </w:tc>
        <w:tc>
          <w:tcPr>
            <w:tcW w:w="1203" w:type="pct"/>
            <w:vAlign w:val="center"/>
          </w:tcPr>
          <w:p w:rsidR="006E0513" w:rsidRDefault="00442044" w:rsidP="00E272C3">
            <w:pPr>
              <w:jc w:val="center"/>
              <w:rPr>
                <w:rFonts w:asciiTheme="minorHAnsi" w:hAnsiTheme="minorHAnsi" w:cstheme="minorHAnsi"/>
                <w:sz w:val="20"/>
                <w:szCs w:val="20"/>
              </w:rPr>
            </w:pPr>
            <w:r>
              <w:rPr>
                <w:rFonts w:asciiTheme="minorHAnsi" w:hAnsiTheme="minorHAnsi" w:cstheme="minorHAnsi"/>
                <w:sz w:val="20"/>
                <w:szCs w:val="20"/>
              </w:rPr>
              <w:t>Charles Harmstead / SDGE</w:t>
            </w:r>
          </w:p>
        </w:tc>
        <w:tc>
          <w:tcPr>
            <w:tcW w:w="2199" w:type="pct"/>
            <w:vAlign w:val="center"/>
          </w:tcPr>
          <w:p w:rsidR="00A513A9" w:rsidRDefault="008B4E70" w:rsidP="00442044">
            <w:pPr>
              <w:rPr>
                <w:rFonts w:asciiTheme="minorHAnsi" w:hAnsiTheme="minorHAnsi" w:cstheme="minorHAnsi"/>
                <w:bCs/>
                <w:sz w:val="20"/>
                <w:szCs w:val="20"/>
              </w:rPr>
            </w:pPr>
            <w:r w:rsidRPr="008B4E70">
              <w:rPr>
                <w:rFonts w:asciiTheme="minorHAnsi" w:hAnsiTheme="minorHAnsi" w:cstheme="minorHAnsi"/>
                <w:bCs/>
                <w:sz w:val="20"/>
                <w:szCs w:val="20"/>
              </w:rPr>
              <w:t xml:space="preserve">Original work </w:t>
            </w:r>
          </w:p>
        </w:tc>
      </w:tr>
    </w:tbl>
    <w:p w:rsidR="009500DC" w:rsidRDefault="009500DC" w:rsidP="00DA690B">
      <w:pPr>
        <w:rPr>
          <w:rFonts w:asciiTheme="minorHAnsi" w:hAnsiTheme="minorHAnsi" w:cstheme="minorHAnsi"/>
        </w:rPr>
        <w:sectPr w:rsidR="009500DC" w:rsidSect="009500DC">
          <w:footerReference w:type="default" r:id="rId11"/>
          <w:pgSz w:w="12240" w:h="15840"/>
          <w:pgMar w:top="1440" w:right="1440" w:bottom="1440" w:left="1440" w:header="720" w:footer="720" w:gutter="0"/>
          <w:pgNumType w:fmt="lowerRoman"/>
          <w:cols w:space="720"/>
          <w:docGrid w:linePitch="360"/>
        </w:sectPr>
      </w:pPr>
    </w:p>
    <w:p w:rsidR="00E16609" w:rsidRPr="000F130A" w:rsidRDefault="00E16609" w:rsidP="00E16609">
      <w:pPr>
        <w:pStyle w:val="Heading1"/>
        <w:rPr>
          <w:rFonts w:asciiTheme="minorHAnsi" w:hAnsiTheme="minorHAnsi" w:cstheme="minorHAnsi"/>
        </w:rPr>
      </w:pPr>
      <w:proofErr w:type="gramStart"/>
      <w:r w:rsidRPr="000F130A">
        <w:rPr>
          <w:rFonts w:asciiTheme="minorHAnsi" w:hAnsiTheme="minorHAnsi" w:cstheme="minorHAnsi"/>
        </w:rPr>
        <w:t>Section 1.</w:t>
      </w:r>
      <w:proofErr w:type="gramEnd"/>
      <w:r w:rsidRPr="000F130A">
        <w:rPr>
          <w:rFonts w:asciiTheme="minorHAnsi" w:hAnsiTheme="minorHAnsi" w:cstheme="minorHAnsi"/>
        </w:rPr>
        <w:t xml:space="preserve"> General Measure &amp; Baseline Data</w:t>
      </w:r>
      <w:bookmarkEnd w:id="1"/>
    </w:p>
    <w:p w:rsidR="00E16609" w:rsidRPr="000F130A" w:rsidRDefault="00824F1C" w:rsidP="00824F1C">
      <w:pPr>
        <w:pStyle w:val="Heading2"/>
        <w:rPr>
          <w:rFonts w:asciiTheme="minorHAnsi" w:hAnsiTheme="minorHAnsi" w:cstheme="minorHAnsi"/>
        </w:rPr>
      </w:pPr>
      <w:bookmarkStart w:id="3" w:name="_Toc214003083"/>
      <w:proofErr w:type="gramStart"/>
      <w:r>
        <w:rPr>
          <w:rFonts w:asciiTheme="minorHAnsi" w:hAnsiTheme="minorHAnsi" w:cstheme="minorHAnsi"/>
        </w:rPr>
        <w:t xml:space="preserve">1.1  </w:t>
      </w:r>
      <w:r w:rsidR="00E16609" w:rsidRPr="000F130A">
        <w:rPr>
          <w:rFonts w:asciiTheme="minorHAnsi" w:hAnsiTheme="minorHAnsi" w:cstheme="minorHAnsi"/>
        </w:rPr>
        <w:t>Measure</w:t>
      </w:r>
      <w:proofErr w:type="gramEnd"/>
      <w:r w:rsidR="00E16609" w:rsidRPr="000F130A">
        <w:rPr>
          <w:rFonts w:asciiTheme="minorHAnsi" w:hAnsiTheme="minorHAnsi" w:cstheme="minorHAnsi"/>
        </w:rPr>
        <w:t xml:space="preserve"> &amp; Delivery Description </w:t>
      </w:r>
      <w:bookmarkEnd w:id="3"/>
    </w:p>
    <w:p w:rsidR="00E16609" w:rsidRPr="000F130A" w:rsidRDefault="00E16609" w:rsidP="00E16609">
      <w:pPr>
        <w:pStyle w:val="Heading3"/>
        <w:rPr>
          <w:rFonts w:asciiTheme="minorHAnsi" w:hAnsiTheme="minorHAnsi" w:cstheme="minorHAnsi"/>
        </w:rPr>
      </w:pPr>
      <w:r w:rsidRPr="000F130A">
        <w:rPr>
          <w:rFonts w:asciiTheme="minorHAnsi" w:hAnsiTheme="minorHAnsi" w:cstheme="minorHAnsi"/>
        </w:rPr>
        <w:t>1.1a Measure Description</w:t>
      </w:r>
    </w:p>
    <w:p w:rsidR="00A15147" w:rsidRDefault="00A15147" w:rsidP="00A15147">
      <w:r>
        <w:t>This work pape</w:t>
      </w:r>
      <w:r w:rsidR="00F00613">
        <w:t xml:space="preserve">r details the replacement of existing </w:t>
      </w:r>
      <w:r w:rsidR="00762AFD">
        <w:t>exterior</w:t>
      </w:r>
      <w:r w:rsidR="00D04E53">
        <w:t xml:space="preserve"> </w:t>
      </w:r>
      <w:r w:rsidR="003E312F">
        <w:t>metal halide</w:t>
      </w:r>
      <w:r w:rsidR="00DA5D52">
        <w:t xml:space="preserve"> </w:t>
      </w:r>
      <w:r>
        <w:t xml:space="preserve">with </w:t>
      </w:r>
      <w:r w:rsidR="00F00613">
        <w:t xml:space="preserve">more efficient </w:t>
      </w:r>
      <w:r w:rsidR="00762AFD">
        <w:t>exterior</w:t>
      </w:r>
      <w:r w:rsidR="00D04E53">
        <w:t xml:space="preserve"> </w:t>
      </w:r>
      <w:r w:rsidR="00240538">
        <w:t xml:space="preserve">light emitting diode (LED) </w:t>
      </w:r>
      <w:r w:rsidR="00DA5D52">
        <w:t>fixtures</w:t>
      </w:r>
      <w:r w:rsidR="00442044">
        <w:t xml:space="preserve"> for the retrofit of outdoor  sports and athletic field lighting systems. LED </w:t>
      </w:r>
      <w:r w:rsidR="00A816C9">
        <w:t>provides</w:t>
      </w:r>
      <w:r w:rsidR="00442044">
        <w:t xml:space="preserve"> higher </w:t>
      </w:r>
      <w:r w:rsidR="00000CD4">
        <w:t>fixture l</w:t>
      </w:r>
      <w:r w:rsidR="00442044">
        <w:t xml:space="preserve">umen/ </w:t>
      </w:r>
      <w:r w:rsidR="00A816C9">
        <w:t>watt</w:t>
      </w:r>
      <w:r w:rsidR="00442044">
        <w:t xml:space="preserve"> than </w:t>
      </w:r>
      <w:r w:rsidR="00A816C9">
        <w:t>metal halide</w:t>
      </w:r>
      <w:r w:rsidR="00442044">
        <w:t xml:space="preserve">.  Evaluation of </w:t>
      </w:r>
      <w:r w:rsidR="00A816C9">
        <w:t>retrofit lighting</w:t>
      </w:r>
      <w:r w:rsidR="00442044">
        <w:t xml:space="preserve"> configuration for each application (site) further increases energy and </w:t>
      </w:r>
      <w:r w:rsidR="00A816C9">
        <w:t>power savings</w:t>
      </w:r>
      <w:r w:rsidR="00442044">
        <w:t xml:space="preserve"> by optimizing LED optics while reducing spill and glare.  Energy consumption is reduced by over 50%.  Since the </w:t>
      </w:r>
      <w:r w:rsidR="00A816C9">
        <w:t>sports</w:t>
      </w:r>
      <w:r w:rsidR="00442044">
        <w:t xml:space="preserve"> and athletic field lighting </w:t>
      </w:r>
      <w:r w:rsidR="00A816C9">
        <w:t>retrofit is</w:t>
      </w:r>
      <w:r w:rsidR="00442044">
        <w:t xml:space="preserve"> considered as a system approach the lighting </w:t>
      </w:r>
      <w:r w:rsidR="00A816C9">
        <w:t>designer</w:t>
      </w:r>
      <w:r w:rsidR="00442044">
        <w:t xml:space="preserve"> may change fixture placement, </w:t>
      </w:r>
      <w:r w:rsidR="00A816C9">
        <w:t>number</w:t>
      </w:r>
      <w:r w:rsidR="001E02A0">
        <w:t>,</w:t>
      </w:r>
      <w:r w:rsidR="00A816C9">
        <w:t xml:space="preserve"> and wattage of fixtures to provide a </w:t>
      </w:r>
      <w:r w:rsidR="007951D3">
        <w:t xml:space="preserve">retrofit </w:t>
      </w:r>
      <w:r w:rsidR="00A816C9">
        <w:t xml:space="preserve">system solution for the customer.  Since a system, rather than a fixture approach is used to complete the lighting retrofit a rebate is evaluated on the total watts of the replacement system.  The measure description units become </w:t>
      </w:r>
      <w:r w:rsidR="007951D3">
        <w:t xml:space="preserve">kW </w:t>
      </w:r>
      <w:r w:rsidR="00A816C9">
        <w:t xml:space="preserve">saved per </w:t>
      </w:r>
      <w:r w:rsidR="001E02A0">
        <w:t xml:space="preserve">new total fixture </w:t>
      </w:r>
      <w:r w:rsidR="007951D3">
        <w:t xml:space="preserve">kW </w:t>
      </w:r>
      <w:r w:rsidR="00A816C9">
        <w:t xml:space="preserve">installed.  </w:t>
      </w:r>
    </w:p>
    <w:p w:rsidR="00A15147" w:rsidRDefault="00A15147" w:rsidP="00A15147"/>
    <w:p w:rsidR="00A15147" w:rsidRDefault="00A15147" w:rsidP="00F00613">
      <w:r>
        <w:t>Table 1 below shows the lists of measures included in the work paper.</w:t>
      </w:r>
    </w:p>
    <w:p w:rsidR="00A15147" w:rsidRDefault="00A15147" w:rsidP="00A15147"/>
    <w:p w:rsidR="00A15147" w:rsidRPr="00492CEF" w:rsidRDefault="00A15147" w:rsidP="00F00613">
      <w:pPr>
        <w:pStyle w:val="Caption"/>
        <w:keepNext/>
        <w:jc w:val="center"/>
        <w:rPr>
          <w:sz w:val="22"/>
          <w:szCs w:val="24"/>
        </w:rPr>
      </w:pPr>
      <w:r w:rsidRPr="00492CEF">
        <w:rPr>
          <w:sz w:val="22"/>
          <w:szCs w:val="24"/>
        </w:rPr>
        <w:t xml:space="preserve">Table </w:t>
      </w:r>
      <w:r w:rsidRPr="00492CEF">
        <w:rPr>
          <w:sz w:val="22"/>
          <w:szCs w:val="24"/>
        </w:rPr>
        <w:fldChar w:fldCharType="begin"/>
      </w:r>
      <w:r w:rsidRPr="00492CEF">
        <w:rPr>
          <w:sz w:val="22"/>
          <w:szCs w:val="24"/>
        </w:rPr>
        <w:instrText xml:space="preserve"> SEQ Table \* ARABIC \s 1 </w:instrText>
      </w:r>
      <w:r w:rsidRPr="00492CEF">
        <w:rPr>
          <w:sz w:val="22"/>
          <w:szCs w:val="24"/>
        </w:rPr>
        <w:fldChar w:fldCharType="separate"/>
      </w:r>
      <w:r w:rsidR="007A65EE">
        <w:rPr>
          <w:noProof/>
          <w:sz w:val="22"/>
          <w:szCs w:val="24"/>
        </w:rPr>
        <w:t>1</w:t>
      </w:r>
      <w:r w:rsidRPr="00492CEF">
        <w:rPr>
          <w:sz w:val="22"/>
          <w:szCs w:val="24"/>
        </w:rPr>
        <w:fldChar w:fldCharType="end"/>
      </w:r>
      <w:r w:rsidR="00F00613" w:rsidRPr="00492CEF">
        <w:rPr>
          <w:sz w:val="22"/>
          <w:szCs w:val="24"/>
        </w:rPr>
        <w:t xml:space="preserve"> </w:t>
      </w:r>
      <w:r w:rsidRPr="00492CEF">
        <w:rPr>
          <w:sz w:val="22"/>
          <w:szCs w:val="24"/>
        </w:rPr>
        <w:t>Measure Descriptions</w:t>
      </w:r>
    </w:p>
    <w:tbl>
      <w:tblPr>
        <w:tblStyle w:val="TableContemporary"/>
        <w:tblW w:w="4002" w:type="pct"/>
        <w:jc w:val="center"/>
        <w:tblLayout w:type="fixed"/>
        <w:tblLook w:val="0000" w:firstRow="0" w:lastRow="0" w:firstColumn="0" w:lastColumn="0" w:noHBand="0" w:noVBand="0"/>
      </w:tblPr>
      <w:tblGrid>
        <w:gridCol w:w="1352"/>
        <w:gridCol w:w="6313"/>
      </w:tblGrid>
      <w:tr w:rsidR="009A3159" w:rsidRPr="00492CEF" w:rsidTr="00721128">
        <w:trPr>
          <w:cnfStyle w:val="000000100000" w:firstRow="0" w:lastRow="0" w:firstColumn="0" w:lastColumn="0" w:oddVBand="0" w:evenVBand="0" w:oddHBand="1" w:evenHBand="0" w:firstRowFirstColumn="0" w:firstRowLastColumn="0" w:lastRowFirstColumn="0" w:lastRowLastColumn="0"/>
          <w:trHeight w:val="360"/>
          <w:jc w:val="center"/>
        </w:trPr>
        <w:tc>
          <w:tcPr>
            <w:tcW w:w="1352" w:type="dxa"/>
            <w:vAlign w:val="center"/>
          </w:tcPr>
          <w:p w:rsidR="009A3159" w:rsidRPr="00492CEF" w:rsidRDefault="009A3159" w:rsidP="00682053">
            <w:pPr>
              <w:jc w:val="center"/>
              <w:rPr>
                <w:b/>
                <w:bCs/>
                <w:sz w:val="20"/>
                <w:szCs w:val="20"/>
              </w:rPr>
            </w:pPr>
            <w:r>
              <w:rPr>
                <w:b/>
                <w:bCs/>
                <w:sz w:val="20"/>
                <w:szCs w:val="20"/>
              </w:rPr>
              <w:t>Product Code</w:t>
            </w:r>
          </w:p>
        </w:tc>
        <w:tc>
          <w:tcPr>
            <w:tcW w:w="6313" w:type="dxa"/>
            <w:noWrap/>
            <w:vAlign w:val="center"/>
          </w:tcPr>
          <w:p w:rsidR="009A3159" w:rsidRPr="00492CEF" w:rsidRDefault="009A3159" w:rsidP="0059314B">
            <w:pPr>
              <w:jc w:val="center"/>
              <w:rPr>
                <w:b/>
                <w:bCs/>
                <w:sz w:val="20"/>
                <w:szCs w:val="20"/>
              </w:rPr>
            </w:pPr>
            <w:r w:rsidRPr="00492CEF">
              <w:rPr>
                <w:b/>
                <w:bCs/>
                <w:sz w:val="20"/>
                <w:szCs w:val="20"/>
              </w:rPr>
              <w:t>Measure Description Classifications</w:t>
            </w:r>
          </w:p>
        </w:tc>
      </w:tr>
      <w:tr w:rsidR="00B66A45" w:rsidRPr="009A3159" w:rsidTr="00721128">
        <w:trPr>
          <w:cnfStyle w:val="000000010000" w:firstRow="0" w:lastRow="0" w:firstColumn="0" w:lastColumn="0" w:oddVBand="0" w:evenVBand="0" w:oddHBand="0" w:evenHBand="1" w:firstRowFirstColumn="0" w:firstRowLastColumn="0" w:lastRowFirstColumn="0" w:lastRowLastColumn="0"/>
          <w:trHeight w:val="255"/>
          <w:jc w:val="center"/>
        </w:trPr>
        <w:tc>
          <w:tcPr>
            <w:tcW w:w="1352" w:type="dxa"/>
            <w:vAlign w:val="center"/>
          </w:tcPr>
          <w:p w:rsidR="00B66A45" w:rsidRDefault="00B66A45" w:rsidP="009A3159">
            <w:pPr>
              <w:jc w:val="center"/>
              <w:rPr>
                <w:sz w:val="20"/>
                <w:szCs w:val="20"/>
              </w:rPr>
            </w:pPr>
          </w:p>
        </w:tc>
        <w:tc>
          <w:tcPr>
            <w:tcW w:w="6313" w:type="dxa"/>
            <w:noWrap/>
            <w:vAlign w:val="center"/>
          </w:tcPr>
          <w:p w:rsidR="00B66A45" w:rsidRPr="006B53B3" w:rsidRDefault="00B66A45" w:rsidP="007951D3">
            <w:pPr>
              <w:rPr>
                <w:sz w:val="20"/>
              </w:rPr>
            </w:pPr>
            <w:r>
              <w:rPr>
                <w:sz w:val="20"/>
              </w:rPr>
              <w:t xml:space="preserve">Exterior LED </w:t>
            </w:r>
            <w:r w:rsidR="007951D3">
              <w:rPr>
                <w:sz w:val="20"/>
              </w:rPr>
              <w:t xml:space="preserve">Sports &amp; Athletic Field Lighting </w:t>
            </w:r>
            <w:r>
              <w:rPr>
                <w:sz w:val="20"/>
              </w:rPr>
              <w:t>Fixture</w:t>
            </w:r>
            <w:r w:rsidR="007951D3">
              <w:rPr>
                <w:sz w:val="20"/>
              </w:rPr>
              <w:t>s</w:t>
            </w:r>
            <w:r>
              <w:rPr>
                <w:sz w:val="20"/>
              </w:rPr>
              <w:t xml:space="preserve"> </w:t>
            </w:r>
          </w:p>
        </w:tc>
      </w:tr>
    </w:tbl>
    <w:p w:rsidR="00E16609" w:rsidRPr="000F130A" w:rsidRDefault="00E16609" w:rsidP="00E16609">
      <w:pPr>
        <w:pStyle w:val="Heading3"/>
        <w:rPr>
          <w:rFonts w:asciiTheme="minorHAnsi" w:hAnsiTheme="minorHAnsi" w:cstheme="minorHAnsi"/>
        </w:rPr>
      </w:pPr>
      <w:r w:rsidRPr="000F130A">
        <w:rPr>
          <w:rFonts w:asciiTheme="minorHAnsi" w:hAnsiTheme="minorHAnsi" w:cstheme="minorHAnsi"/>
        </w:rPr>
        <w:t>1.1b Delivery and Incentive Mechanism</w:t>
      </w:r>
    </w:p>
    <w:p w:rsidR="00427747" w:rsidRDefault="00427747" w:rsidP="00427747">
      <w:r>
        <w:t>The delivery method</w:t>
      </w:r>
      <w:r w:rsidR="00E06859">
        <w:t>s for these measures are</w:t>
      </w:r>
      <w:r>
        <w:t>:</w:t>
      </w:r>
    </w:p>
    <w:p w:rsidR="00427747" w:rsidRDefault="00427747" w:rsidP="00427747">
      <w:pPr>
        <w:pStyle w:val="ListParagraph"/>
        <w:numPr>
          <w:ilvl w:val="0"/>
          <w:numId w:val="27"/>
        </w:numPr>
      </w:pPr>
      <w:r>
        <w:t>Financial-Support Down-Stream Incentive Deemed</w:t>
      </w:r>
    </w:p>
    <w:p w:rsidR="00427747" w:rsidRDefault="00427747" w:rsidP="00427747"/>
    <w:p w:rsidR="00126627" w:rsidRDefault="00427747" w:rsidP="00427747">
      <w:r>
        <w:t>The measure install type</w:t>
      </w:r>
      <w:r w:rsidR="00E06859">
        <w:t>s are:</w:t>
      </w:r>
    </w:p>
    <w:p w:rsidR="00571359" w:rsidRPr="00427747" w:rsidRDefault="00E06859" w:rsidP="00F2772E">
      <w:pPr>
        <w:pStyle w:val="ListParagraph"/>
        <w:numPr>
          <w:ilvl w:val="0"/>
          <w:numId w:val="28"/>
        </w:numPr>
      </w:pPr>
      <w:r>
        <w:t>Replace on Burnout (ROB)</w:t>
      </w:r>
      <w:r w:rsidR="00F2772E">
        <w:t xml:space="preserve"> or </w:t>
      </w:r>
      <w:r w:rsidR="00571359">
        <w:t>New Construction (NEW)</w:t>
      </w:r>
    </w:p>
    <w:p w:rsidR="00E16609" w:rsidRPr="000F130A" w:rsidRDefault="00E16609" w:rsidP="00E16609">
      <w:pPr>
        <w:pStyle w:val="Heading3"/>
        <w:rPr>
          <w:rFonts w:asciiTheme="minorHAnsi" w:hAnsiTheme="minorHAnsi" w:cstheme="minorHAnsi"/>
        </w:rPr>
      </w:pPr>
      <w:r w:rsidRPr="000F130A">
        <w:rPr>
          <w:rFonts w:asciiTheme="minorHAnsi" w:hAnsiTheme="minorHAnsi" w:cstheme="minorHAnsi"/>
        </w:rPr>
        <w:t>1.1c Measure Requirements</w:t>
      </w:r>
    </w:p>
    <w:p w:rsidR="00A15147" w:rsidRDefault="00512823" w:rsidP="00B04145">
      <w:r>
        <w:t xml:space="preserve">For Energy Efficiency deemed measures, measure eligibility requirements </w:t>
      </w:r>
      <w:r w:rsidR="00A15147" w:rsidRPr="000C7DC9">
        <w:t>are established in the S</w:t>
      </w:r>
      <w:r w:rsidR="00A15147">
        <w:t xml:space="preserve">an Diego Gas &amp; Electric </w:t>
      </w:r>
      <w:r w:rsidR="00A15147" w:rsidRPr="00B01AB6">
        <w:t xml:space="preserve">Energy Efficiency Business Rebates Lighting </w:t>
      </w:r>
      <w:r w:rsidR="00C13851">
        <w:t xml:space="preserve">Product </w:t>
      </w:r>
      <w:r w:rsidR="00A15147" w:rsidRPr="00B01AB6">
        <w:t>Catalo</w:t>
      </w:r>
      <w:r w:rsidR="00A15147" w:rsidRPr="00ED10EF">
        <w:t>g</w:t>
      </w:r>
      <w:r w:rsidR="00A15147" w:rsidRPr="0041035F">
        <w:t xml:space="preserve"> </w:t>
      </w:r>
      <w:r w:rsidR="00A15147" w:rsidRPr="00B84BD5">
        <w:t>[</w:t>
      </w:r>
      <w:r w:rsidR="00A15147" w:rsidRPr="00A15147">
        <w:rPr>
          <w:rStyle w:val="EndnoteReference"/>
          <w:vertAlign w:val="baseline"/>
        </w:rPr>
        <w:endnoteReference w:id="1"/>
      </w:r>
      <w:r w:rsidR="00A15147" w:rsidRPr="005D1493">
        <w:t>]</w:t>
      </w:r>
      <w:r w:rsidR="00A15147" w:rsidRPr="000C7DC9">
        <w:t>.</w:t>
      </w:r>
    </w:p>
    <w:p w:rsidR="00C13851" w:rsidRDefault="00C13851" w:rsidP="00B04145"/>
    <w:p w:rsidR="007828FA" w:rsidRDefault="007828FA" w:rsidP="00C13851">
      <w:r>
        <w:t>Measure requirements include:</w:t>
      </w:r>
    </w:p>
    <w:p w:rsidR="004A0C5B" w:rsidRDefault="004A0C5B" w:rsidP="007828FA">
      <w:pPr>
        <w:pStyle w:val="ListParagraph"/>
        <w:numPr>
          <w:ilvl w:val="0"/>
          <w:numId w:val="36"/>
        </w:numPr>
      </w:pPr>
      <w:r>
        <w:t xml:space="preserve">The </w:t>
      </w:r>
      <w:r w:rsidR="00A816C9">
        <w:t xml:space="preserve">total system </w:t>
      </w:r>
      <w:r>
        <w:t xml:space="preserve">wattage of the replacement lighting </w:t>
      </w:r>
      <w:r w:rsidR="00A816C9">
        <w:t>system</w:t>
      </w:r>
      <w:r>
        <w:t xml:space="preserve"> must be less than the </w:t>
      </w:r>
      <w:r w:rsidR="00A816C9">
        <w:t xml:space="preserve">total </w:t>
      </w:r>
      <w:r>
        <w:t xml:space="preserve">wattage of the existing lighting </w:t>
      </w:r>
      <w:r w:rsidR="00A816C9">
        <w:t>system</w:t>
      </w:r>
      <w:r>
        <w:t>.</w:t>
      </w:r>
    </w:p>
    <w:p w:rsidR="007828FA" w:rsidRDefault="007828FA" w:rsidP="007828FA">
      <w:pPr>
        <w:pStyle w:val="ListParagraph"/>
        <w:numPr>
          <w:ilvl w:val="0"/>
          <w:numId w:val="36"/>
        </w:numPr>
      </w:pPr>
      <w:r>
        <w:t xml:space="preserve">New fixture </w:t>
      </w:r>
      <w:r w:rsidR="00DC7E9A">
        <w:t xml:space="preserve">refers to new equipment being installed based on </w:t>
      </w:r>
      <w:r w:rsidR="007951D3">
        <w:t xml:space="preserve">fixture </w:t>
      </w:r>
      <w:r w:rsidR="00DC7E9A">
        <w:t>(lamp and driver) wattage.</w:t>
      </w:r>
    </w:p>
    <w:p w:rsidR="00B04FA4" w:rsidRDefault="00B04FA4" w:rsidP="007828FA">
      <w:pPr>
        <w:pStyle w:val="ListParagraph"/>
        <w:numPr>
          <w:ilvl w:val="0"/>
          <w:numId w:val="36"/>
        </w:numPr>
      </w:pPr>
      <w:r>
        <w:t>Qualifying fixtures must be listed on one of the following lists:</w:t>
      </w:r>
    </w:p>
    <w:p w:rsidR="00B04FA4" w:rsidRDefault="00B04FA4" w:rsidP="00B04FA4">
      <w:pPr>
        <w:pStyle w:val="ListParagraph"/>
        <w:numPr>
          <w:ilvl w:val="1"/>
          <w:numId w:val="36"/>
        </w:numPr>
      </w:pPr>
      <w:r>
        <w:t>DLC: http://www.designlights.org/QPL</w:t>
      </w:r>
    </w:p>
    <w:p w:rsidR="00B04FA4" w:rsidRDefault="00B04FA4" w:rsidP="00B04FA4">
      <w:pPr>
        <w:pStyle w:val="ListParagraph"/>
        <w:numPr>
          <w:ilvl w:val="1"/>
          <w:numId w:val="36"/>
        </w:numPr>
      </w:pPr>
      <w:r>
        <w:t>Appendix E: Table of Approved LED Lighting &amp; Utility Approval Process(</w:t>
      </w:r>
      <w:proofErr w:type="spellStart"/>
      <w:r>
        <w:t>xls</w:t>
      </w:r>
      <w:proofErr w:type="spellEnd"/>
      <w:r>
        <w:t>)</w:t>
      </w:r>
    </w:p>
    <w:p w:rsidR="007951D3" w:rsidRDefault="007951D3" w:rsidP="00C40029">
      <w:pPr>
        <w:pStyle w:val="ListParagraph"/>
        <w:numPr>
          <w:ilvl w:val="0"/>
          <w:numId w:val="36"/>
        </w:numPr>
      </w:pPr>
      <w:r>
        <w:t>Lumen Maintenance –</w:t>
      </w:r>
      <w:r w:rsidRPr="007951D3">
        <w:t xml:space="preserve"> </w:t>
      </w:r>
      <w:r>
        <w:t>IES TM-21-11 shall be used for projecting lumen maintenance.  The TM-21-11 life shall be 30,000 hours minimum.</w:t>
      </w:r>
    </w:p>
    <w:p w:rsidR="007951D3" w:rsidRDefault="007951D3" w:rsidP="007828FA">
      <w:pPr>
        <w:pStyle w:val="ListParagraph"/>
        <w:numPr>
          <w:ilvl w:val="0"/>
          <w:numId w:val="36"/>
        </w:numPr>
      </w:pPr>
    </w:p>
    <w:p w:rsidR="00DC7E9A" w:rsidRDefault="00DC7E9A" w:rsidP="007828FA">
      <w:pPr>
        <w:pStyle w:val="ListParagraph"/>
        <w:numPr>
          <w:ilvl w:val="0"/>
          <w:numId w:val="36"/>
        </w:numPr>
      </w:pPr>
      <w:r w:rsidRPr="00DC7E9A">
        <w:t>New fixtures must replace an existing</w:t>
      </w:r>
      <w:r w:rsidR="00824245">
        <w:t xml:space="preserve"> </w:t>
      </w:r>
      <w:r w:rsidRPr="00DC7E9A">
        <w:t>Metal Halide</w:t>
      </w:r>
      <w:r w:rsidR="00A816C9">
        <w:t xml:space="preserve"> </w:t>
      </w:r>
      <w:r w:rsidR="005C2B57">
        <w:t xml:space="preserve">Exterior Sports &amp; Athletic Field Lighting Fixtures </w:t>
      </w:r>
      <w:r w:rsidR="001117F5">
        <w:t>greater</w:t>
      </w:r>
      <w:r w:rsidR="005C2B57">
        <w:t xml:space="preserve"> than or equal to 500 watts</w:t>
      </w:r>
      <w:r w:rsidRPr="00DC7E9A">
        <w:t xml:space="preserve"> </w:t>
      </w:r>
    </w:p>
    <w:p w:rsidR="00DC7E9A" w:rsidRDefault="00B04FA4" w:rsidP="007828FA">
      <w:pPr>
        <w:pStyle w:val="ListParagraph"/>
        <w:numPr>
          <w:ilvl w:val="0"/>
          <w:numId w:val="36"/>
        </w:numPr>
      </w:pPr>
      <w:r>
        <w:t xml:space="preserve">Complete, new LED fixtures </w:t>
      </w:r>
      <w:r w:rsidR="00DC7E9A" w:rsidRPr="00DC7E9A">
        <w:t xml:space="preserve">qualify </w:t>
      </w:r>
    </w:p>
    <w:p w:rsidR="002E011C" w:rsidRPr="00C40029" w:rsidRDefault="00A816C9" w:rsidP="00E16609">
      <w:pPr>
        <w:pStyle w:val="Reminders"/>
        <w:rPr>
          <w:rFonts w:ascii="Times New Roman" w:hAnsi="Times New Roman"/>
          <w:i w:val="0"/>
          <w:color w:val="auto"/>
        </w:rPr>
      </w:pPr>
      <w:r w:rsidRPr="00C40029">
        <w:rPr>
          <w:rFonts w:ascii="Times New Roman" w:hAnsi="Times New Roman"/>
          <w:i w:val="0"/>
          <w:color w:val="auto"/>
        </w:rPr>
        <w:t>Note:</w:t>
      </w:r>
      <w:r w:rsidR="002E011C" w:rsidRPr="00C40029">
        <w:rPr>
          <w:rFonts w:ascii="Times New Roman" w:hAnsi="Times New Roman"/>
          <w:i w:val="0"/>
          <w:color w:val="auto"/>
        </w:rPr>
        <w:t xml:space="preserve"> </w:t>
      </w:r>
    </w:p>
    <w:p w:rsidR="00A15147" w:rsidRPr="00C40029" w:rsidRDefault="002E011C" w:rsidP="00E16609">
      <w:pPr>
        <w:pStyle w:val="Reminders"/>
        <w:rPr>
          <w:rFonts w:ascii="Times New Roman" w:hAnsi="Times New Roman"/>
          <w:i w:val="0"/>
          <w:color w:val="auto"/>
        </w:rPr>
      </w:pPr>
      <w:r w:rsidRPr="00C40029">
        <w:rPr>
          <w:rFonts w:ascii="Times New Roman" w:hAnsi="Times New Roman"/>
          <w:i w:val="0"/>
          <w:color w:val="auto"/>
        </w:rPr>
        <w:t xml:space="preserve">Energy Star </w:t>
      </w:r>
      <w:r w:rsidR="00C11BA7" w:rsidRPr="00C40029">
        <w:rPr>
          <w:rFonts w:ascii="Times New Roman" w:hAnsi="Times New Roman"/>
          <w:i w:val="0"/>
          <w:color w:val="auto"/>
        </w:rPr>
        <w:t>specifications</w:t>
      </w:r>
      <w:r w:rsidRPr="00C40029">
        <w:rPr>
          <w:rFonts w:ascii="Times New Roman" w:hAnsi="Times New Roman"/>
          <w:i w:val="0"/>
          <w:color w:val="auto"/>
        </w:rPr>
        <w:t xml:space="preserve"> are for </w:t>
      </w:r>
      <w:r w:rsidR="00C11BA7" w:rsidRPr="00C40029">
        <w:rPr>
          <w:rFonts w:ascii="Times New Roman" w:hAnsi="Times New Roman"/>
          <w:i w:val="0"/>
          <w:color w:val="auto"/>
        </w:rPr>
        <w:t>residential</w:t>
      </w:r>
      <w:r w:rsidRPr="00C40029">
        <w:rPr>
          <w:rFonts w:ascii="Times New Roman" w:hAnsi="Times New Roman"/>
          <w:i w:val="0"/>
          <w:color w:val="auto"/>
        </w:rPr>
        <w:t xml:space="preserve"> LED lamps and are not applicable for sports and field lighting.</w:t>
      </w:r>
    </w:p>
    <w:p w:rsidR="002E011C" w:rsidRPr="00C40029" w:rsidRDefault="002E011C" w:rsidP="00E16609">
      <w:pPr>
        <w:pStyle w:val="Reminders"/>
        <w:rPr>
          <w:rFonts w:ascii="Times New Roman" w:hAnsi="Times New Roman"/>
          <w:i w:val="0"/>
          <w:color w:val="auto"/>
        </w:rPr>
      </w:pPr>
      <w:r w:rsidRPr="00C40029">
        <w:rPr>
          <w:rFonts w:ascii="Times New Roman" w:hAnsi="Times New Roman"/>
          <w:i w:val="0"/>
          <w:color w:val="auto"/>
        </w:rPr>
        <w:t xml:space="preserve">The California Energy Commission Voluntary California Quality Lamp Specification </w:t>
      </w:r>
      <w:r w:rsidR="00C11BA7" w:rsidRPr="00C40029">
        <w:rPr>
          <w:rFonts w:ascii="Times New Roman" w:hAnsi="Times New Roman"/>
          <w:i w:val="0"/>
          <w:color w:val="auto"/>
        </w:rPr>
        <w:t>applies</w:t>
      </w:r>
      <w:r w:rsidRPr="00C40029">
        <w:rPr>
          <w:rFonts w:ascii="Times New Roman" w:hAnsi="Times New Roman"/>
          <w:i w:val="0"/>
          <w:color w:val="auto"/>
        </w:rPr>
        <w:t xml:space="preserve"> only to </w:t>
      </w:r>
      <w:r w:rsidR="00F0630C" w:rsidRPr="00C40029">
        <w:rPr>
          <w:rFonts w:ascii="Times New Roman" w:hAnsi="Times New Roman"/>
          <w:i w:val="0"/>
          <w:color w:val="auto"/>
        </w:rPr>
        <w:t>LED lamps</w:t>
      </w:r>
      <w:r w:rsidRPr="00C40029">
        <w:rPr>
          <w:rFonts w:ascii="Times New Roman" w:hAnsi="Times New Roman"/>
          <w:i w:val="0"/>
          <w:color w:val="auto"/>
        </w:rPr>
        <w:t xml:space="preserve"> that are intended to be </w:t>
      </w:r>
      <w:r w:rsidR="00F0630C" w:rsidRPr="00C40029">
        <w:rPr>
          <w:rFonts w:ascii="Times New Roman" w:hAnsi="Times New Roman"/>
          <w:i w:val="0"/>
          <w:color w:val="auto"/>
        </w:rPr>
        <w:t>installed directly</w:t>
      </w:r>
      <w:r w:rsidRPr="00C40029">
        <w:rPr>
          <w:rFonts w:ascii="Times New Roman" w:hAnsi="Times New Roman"/>
          <w:i w:val="0"/>
          <w:color w:val="auto"/>
        </w:rPr>
        <w:t xml:space="preserve"> into incandescent lumina</w:t>
      </w:r>
      <w:r w:rsidR="00C11BA7" w:rsidRPr="00C40029">
        <w:rPr>
          <w:rFonts w:ascii="Times New Roman" w:hAnsi="Times New Roman"/>
          <w:i w:val="0"/>
          <w:color w:val="auto"/>
        </w:rPr>
        <w:t>i</w:t>
      </w:r>
      <w:r w:rsidRPr="00C40029">
        <w:rPr>
          <w:rFonts w:ascii="Times New Roman" w:hAnsi="Times New Roman"/>
          <w:i w:val="0"/>
          <w:color w:val="auto"/>
        </w:rPr>
        <w:t>res.  The CEC specification is not applicable to Sports and Athletic Field Lighting</w:t>
      </w:r>
    </w:p>
    <w:p w:rsidR="002E011C" w:rsidRPr="00A816C9" w:rsidRDefault="002E011C" w:rsidP="00E16609">
      <w:pPr>
        <w:pStyle w:val="Reminders"/>
        <w:rPr>
          <w:rFonts w:asciiTheme="minorHAnsi" w:hAnsiTheme="minorHAnsi" w:cstheme="minorHAnsi"/>
          <w:i w:val="0"/>
          <w:color w:val="auto"/>
          <w:sz w:val="22"/>
          <w:szCs w:val="22"/>
        </w:rPr>
      </w:pPr>
    </w:p>
    <w:p w:rsidR="009E1CDE" w:rsidRPr="00B0349B" w:rsidRDefault="00023783" w:rsidP="00B0349B">
      <w:pPr>
        <w:pStyle w:val="Heading2"/>
        <w:rPr>
          <w:rFonts w:asciiTheme="minorHAnsi" w:hAnsiTheme="minorHAnsi" w:cstheme="minorHAnsi"/>
        </w:rPr>
      </w:pPr>
      <w:bookmarkStart w:id="4" w:name="_Toc214003084"/>
      <w:r>
        <w:rPr>
          <w:rFonts w:asciiTheme="minorHAnsi" w:hAnsiTheme="minorHAnsi" w:cstheme="minorHAnsi"/>
        </w:rPr>
        <w:t>1.2 DEER</w:t>
      </w:r>
      <w:r w:rsidR="00E16609" w:rsidRPr="000F130A">
        <w:rPr>
          <w:rFonts w:asciiTheme="minorHAnsi" w:hAnsiTheme="minorHAnsi" w:cstheme="minorHAnsi"/>
        </w:rPr>
        <w:t xml:space="preserve"> Differences Analysis</w:t>
      </w:r>
      <w:bookmarkEnd w:id="4"/>
    </w:p>
    <w:p w:rsidR="00FD3DFE" w:rsidRDefault="00FD3DFE" w:rsidP="00FD3DFE">
      <w:bookmarkStart w:id="5" w:name="_Toc214003087"/>
      <w:r>
        <w:t>T</w:t>
      </w:r>
      <w:r w:rsidRPr="004A5AB5">
        <w:t>he Database for Energy Efficient Resources (DEER</w:t>
      </w:r>
      <w:r w:rsidRPr="004A5AB5">
        <w:fldChar w:fldCharType="begin"/>
      </w:r>
      <w:r w:rsidRPr="004A5AB5">
        <w:instrText xml:space="preserve"> XE "DEER" </w:instrText>
      </w:r>
      <w:r w:rsidRPr="004A5AB5">
        <w:fldChar w:fldCharType="end"/>
      </w:r>
      <w:r w:rsidR="00A542BE">
        <w:t xml:space="preserve">) </w:t>
      </w:r>
      <w:r w:rsidR="00E733AD">
        <w:t>2014</w:t>
      </w:r>
      <w:r>
        <w:t xml:space="preserve"> release</w:t>
      </w:r>
      <w:r w:rsidR="004E52AF">
        <w:t xml:space="preserve"> does not include exterior </w:t>
      </w:r>
      <w:r w:rsidR="00674A24">
        <w:t>LED</w:t>
      </w:r>
      <w:r w:rsidR="004E52AF">
        <w:t xml:space="preserve"> </w:t>
      </w:r>
      <w:r w:rsidR="002E011C">
        <w:t xml:space="preserve">sports </w:t>
      </w:r>
      <w:r w:rsidR="005C2B57">
        <w:t xml:space="preserve">and </w:t>
      </w:r>
      <w:r w:rsidR="002E011C">
        <w:t>athletic field</w:t>
      </w:r>
      <w:r w:rsidR="00674A24">
        <w:t xml:space="preserve"> </w:t>
      </w:r>
      <w:r w:rsidR="005C2B57">
        <w:t xml:space="preserve">lighting </w:t>
      </w:r>
      <w:r w:rsidR="004E52AF">
        <w:t>fixture measures</w:t>
      </w:r>
      <w:r w:rsidR="009525B4">
        <w:t xml:space="preserve">. </w:t>
      </w:r>
      <w:r>
        <w:t>Therefore, DEER values will not be</w:t>
      </w:r>
      <w:r w:rsidR="004E52AF">
        <w:t xml:space="preserve"> used as the savings estimates.</w:t>
      </w:r>
    </w:p>
    <w:p w:rsidR="00FD3DFE" w:rsidRDefault="00FD3DFE" w:rsidP="00801462">
      <w:pPr>
        <w:pStyle w:val="Caption"/>
        <w:keepNext/>
        <w:rPr>
          <w:szCs w:val="24"/>
        </w:rPr>
      </w:pPr>
    </w:p>
    <w:p w:rsidR="004E288A" w:rsidRPr="00492CEF" w:rsidRDefault="004E288A" w:rsidP="00911CBF">
      <w:pPr>
        <w:jc w:val="center"/>
        <w:rPr>
          <w:b/>
          <w:sz w:val="22"/>
        </w:rPr>
      </w:pPr>
      <w:r w:rsidRPr="00492CEF">
        <w:rPr>
          <w:b/>
          <w:sz w:val="22"/>
        </w:rPr>
        <w:t xml:space="preserve">Table </w:t>
      </w:r>
      <w:r w:rsidRPr="00492CEF">
        <w:rPr>
          <w:b/>
          <w:sz w:val="22"/>
        </w:rPr>
        <w:fldChar w:fldCharType="begin"/>
      </w:r>
      <w:r w:rsidRPr="00492CEF">
        <w:rPr>
          <w:b/>
          <w:sz w:val="22"/>
        </w:rPr>
        <w:instrText xml:space="preserve"> SEQ Table \* ARABIC </w:instrText>
      </w:r>
      <w:r w:rsidRPr="00492CEF">
        <w:rPr>
          <w:b/>
          <w:sz w:val="22"/>
        </w:rPr>
        <w:fldChar w:fldCharType="separate"/>
      </w:r>
      <w:r w:rsidR="007A65EE">
        <w:rPr>
          <w:b/>
          <w:noProof/>
          <w:sz w:val="22"/>
        </w:rPr>
        <w:t>2</w:t>
      </w:r>
      <w:r w:rsidRPr="00492CEF">
        <w:rPr>
          <w:b/>
          <w:sz w:val="22"/>
        </w:rPr>
        <w:fldChar w:fldCharType="end"/>
      </w:r>
      <w:r w:rsidRPr="00492CEF">
        <w:rPr>
          <w:b/>
          <w:sz w:val="22"/>
        </w:rPr>
        <w:t xml:space="preserve"> DEER Difference Summary</w:t>
      </w:r>
    </w:p>
    <w:tbl>
      <w:tblPr>
        <w:tblStyle w:val="TableContemporary"/>
        <w:tblW w:w="0" w:type="auto"/>
        <w:jc w:val="center"/>
        <w:tblInd w:w="-4618" w:type="dxa"/>
        <w:tblLook w:val="04A0" w:firstRow="1" w:lastRow="0" w:firstColumn="1" w:lastColumn="0" w:noHBand="0" w:noVBand="1"/>
      </w:tblPr>
      <w:tblGrid>
        <w:gridCol w:w="3173"/>
        <w:gridCol w:w="5704"/>
      </w:tblGrid>
      <w:tr w:rsidR="004E288A" w:rsidRPr="00A35130" w:rsidTr="004E288A">
        <w:trPr>
          <w:cnfStyle w:val="100000000000" w:firstRow="1" w:lastRow="0" w:firstColumn="0" w:lastColumn="0" w:oddVBand="0" w:evenVBand="0" w:oddHBand="0" w:evenHBand="0" w:firstRowFirstColumn="0" w:firstRowLastColumn="0" w:lastRowFirstColumn="0" w:lastRowLastColumn="0"/>
          <w:jc w:val="center"/>
        </w:trPr>
        <w:tc>
          <w:tcPr>
            <w:tcW w:w="8877" w:type="dxa"/>
            <w:gridSpan w:val="2"/>
            <w:vAlign w:val="center"/>
          </w:tcPr>
          <w:p w:rsidR="004E288A" w:rsidRPr="00A35130" w:rsidRDefault="004E288A" w:rsidP="004E288A">
            <w:pPr>
              <w:jc w:val="center"/>
              <w:rPr>
                <w:color w:val="FF0000"/>
                <w:sz w:val="20"/>
                <w:szCs w:val="20"/>
              </w:rPr>
            </w:pPr>
            <w:r w:rsidRPr="00A35130">
              <w:rPr>
                <w:sz w:val="20"/>
                <w:szCs w:val="20"/>
              </w:rPr>
              <w:t>DEER Difference Summary Table</w:t>
            </w:r>
          </w:p>
        </w:tc>
      </w:tr>
      <w:tr w:rsidR="004E288A" w:rsidRPr="00A35130" w:rsidTr="004E288A">
        <w:trPr>
          <w:cnfStyle w:val="000000100000" w:firstRow="0" w:lastRow="0" w:firstColumn="0" w:lastColumn="0" w:oddVBand="0" w:evenVBand="0" w:oddHBand="1" w:evenHBand="0" w:firstRowFirstColumn="0" w:firstRowLastColumn="0" w:lastRowFirstColumn="0" w:lastRowLastColumn="0"/>
          <w:trHeight w:val="243"/>
          <w:jc w:val="center"/>
        </w:trPr>
        <w:tc>
          <w:tcPr>
            <w:tcW w:w="3173" w:type="dxa"/>
            <w:vAlign w:val="center"/>
          </w:tcPr>
          <w:p w:rsidR="004E288A" w:rsidRPr="00A35130" w:rsidRDefault="004E288A" w:rsidP="004E288A">
            <w:pPr>
              <w:rPr>
                <w:sz w:val="20"/>
                <w:szCs w:val="20"/>
              </w:rPr>
            </w:pPr>
            <w:r w:rsidRPr="00A35130">
              <w:rPr>
                <w:sz w:val="20"/>
                <w:szCs w:val="20"/>
              </w:rPr>
              <w:t>Modified DEER Methodology</w:t>
            </w:r>
          </w:p>
        </w:tc>
        <w:tc>
          <w:tcPr>
            <w:tcW w:w="5704" w:type="dxa"/>
            <w:vAlign w:val="center"/>
          </w:tcPr>
          <w:p w:rsidR="004E288A" w:rsidRPr="00A35130" w:rsidRDefault="004E52AF" w:rsidP="004E288A">
            <w:pPr>
              <w:jc w:val="center"/>
              <w:rPr>
                <w:b/>
                <w:sz w:val="20"/>
                <w:szCs w:val="20"/>
              </w:rPr>
            </w:pPr>
            <w:r>
              <w:rPr>
                <w:sz w:val="20"/>
                <w:szCs w:val="20"/>
              </w:rPr>
              <w:t>No</w:t>
            </w:r>
          </w:p>
        </w:tc>
      </w:tr>
      <w:tr w:rsidR="004E288A" w:rsidRPr="00A35130" w:rsidTr="004E288A">
        <w:trPr>
          <w:cnfStyle w:val="000000010000" w:firstRow="0" w:lastRow="0" w:firstColumn="0" w:lastColumn="0" w:oddVBand="0" w:evenVBand="0" w:oddHBand="0" w:evenHBand="1" w:firstRowFirstColumn="0" w:firstRowLastColumn="0" w:lastRowFirstColumn="0" w:lastRowLastColumn="0"/>
          <w:trHeight w:val="243"/>
          <w:jc w:val="center"/>
        </w:trPr>
        <w:tc>
          <w:tcPr>
            <w:tcW w:w="3173" w:type="dxa"/>
            <w:vAlign w:val="center"/>
          </w:tcPr>
          <w:p w:rsidR="004E288A" w:rsidRPr="00A35130" w:rsidRDefault="004E288A" w:rsidP="004E288A">
            <w:pPr>
              <w:rPr>
                <w:sz w:val="20"/>
                <w:szCs w:val="20"/>
              </w:rPr>
            </w:pPr>
            <w:r w:rsidRPr="00A35130">
              <w:rPr>
                <w:sz w:val="20"/>
                <w:szCs w:val="20"/>
              </w:rPr>
              <w:t>Scaled DEER Measure</w:t>
            </w:r>
          </w:p>
        </w:tc>
        <w:tc>
          <w:tcPr>
            <w:tcW w:w="5704" w:type="dxa"/>
            <w:vAlign w:val="center"/>
          </w:tcPr>
          <w:p w:rsidR="004E288A" w:rsidRPr="00A35130" w:rsidRDefault="004E52AF" w:rsidP="004E288A">
            <w:pPr>
              <w:jc w:val="center"/>
              <w:rPr>
                <w:sz w:val="20"/>
                <w:szCs w:val="20"/>
              </w:rPr>
            </w:pPr>
            <w:r>
              <w:rPr>
                <w:sz w:val="20"/>
                <w:szCs w:val="20"/>
              </w:rPr>
              <w:t>No</w:t>
            </w:r>
          </w:p>
        </w:tc>
      </w:tr>
      <w:tr w:rsidR="004E288A" w:rsidRPr="00A35130" w:rsidTr="004E288A">
        <w:trPr>
          <w:cnfStyle w:val="000000100000" w:firstRow="0" w:lastRow="0" w:firstColumn="0" w:lastColumn="0" w:oddVBand="0" w:evenVBand="0" w:oddHBand="1" w:evenHBand="0" w:firstRowFirstColumn="0" w:firstRowLastColumn="0" w:lastRowFirstColumn="0" w:lastRowLastColumn="0"/>
          <w:trHeight w:val="243"/>
          <w:jc w:val="center"/>
        </w:trPr>
        <w:tc>
          <w:tcPr>
            <w:tcW w:w="3173" w:type="dxa"/>
            <w:vAlign w:val="center"/>
          </w:tcPr>
          <w:p w:rsidR="004E288A" w:rsidRPr="00A35130" w:rsidRDefault="004E288A" w:rsidP="004E288A">
            <w:pPr>
              <w:rPr>
                <w:sz w:val="20"/>
                <w:szCs w:val="20"/>
              </w:rPr>
            </w:pPr>
            <w:r w:rsidRPr="00A35130">
              <w:rPr>
                <w:sz w:val="20"/>
                <w:szCs w:val="20"/>
              </w:rPr>
              <w:t>DEER Building Prototypes Used</w:t>
            </w:r>
          </w:p>
        </w:tc>
        <w:tc>
          <w:tcPr>
            <w:tcW w:w="5704" w:type="dxa"/>
            <w:vAlign w:val="center"/>
          </w:tcPr>
          <w:p w:rsidR="004E288A" w:rsidRPr="00A35130" w:rsidRDefault="00674A24" w:rsidP="004E288A">
            <w:pPr>
              <w:jc w:val="center"/>
              <w:rPr>
                <w:sz w:val="20"/>
                <w:szCs w:val="20"/>
              </w:rPr>
            </w:pPr>
            <w:r>
              <w:rPr>
                <w:sz w:val="20"/>
                <w:szCs w:val="20"/>
              </w:rPr>
              <w:t>No</w:t>
            </w:r>
          </w:p>
        </w:tc>
      </w:tr>
      <w:tr w:rsidR="004E288A" w:rsidRPr="00A35130" w:rsidTr="004E288A">
        <w:trPr>
          <w:cnfStyle w:val="000000010000" w:firstRow="0" w:lastRow="0" w:firstColumn="0" w:lastColumn="0" w:oddVBand="0" w:evenVBand="0" w:oddHBand="0" w:evenHBand="1" w:firstRowFirstColumn="0" w:firstRowLastColumn="0" w:lastRowFirstColumn="0" w:lastRowLastColumn="0"/>
          <w:trHeight w:val="243"/>
          <w:jc w:val="center"/>
        </w:trPr>
        <w:tc>
          <w:tcPr>
            <w:tcW w:w="3173" w:type="dxa"/>
            <w:vAlign w:val="center"/>
          </w:tcPr>
          <w:p w:rsidR="004E288A" w:rsidRPr="00A35130" w:rsidRDefault="004E288A" w:rsidP="004E288A">
            <w:pPr>
              <w:rPr>
                <w:sz w:val="20"/>
                <w:szCs w:val="20"/>
              </w:rPr>
            </w:pPr>
            <w:r w:rsidRPr="00A35130">
              <w:rPr>
                <w:sz w:val="20"/>
                <w:szCs w:val="20"/>
              </w:rPr>
              <w:t>Deviation from DEER</w:t>
            </w:r>
          </w:p>
        </w:tc>
        <w:tc>
          <w:tcPr>
            <w:tcW w:w="5704" w:type="dxa"/>
            <w:vAlign w:val="center"/>
          </w:tcPr>
          <w:p w:rsidR="004E288A" w:rsidRPr="00A35130" w:rsidRDefault="00CD7686" w:rsidP="004E52AF">
            <w:pPr>
              <w:jc w:val="center"/>
              <w:rPr>
                <w:color w:val="FF0000"/>
                <w:sz w:val="20"/>
                <w:szCs w:val="20"/>
              </w:rPr>
            </w:pPr>
            <w:r>
              <w:rPr>
                <w:sz w:val="20"/>
                <w:szCs w:val="20"/>
              </w:rPr>
              <w:t xml:space="preserve">DEER does not </w:t>
            </w:r>
            <w:r w:rsidR="004E52AF">
              <w:rPr>
                <w:sz w:val="20"/>
                <w:szCs w:val="20"/>
              </w:rPr>
              <w:t xml:space="preserve">contain measures </w:t>
            </w:r>
            <w:r w:rsidR="00DD60EF">
              <w:rPr>
                <w:sz w:val="20"/>
                <w:szCs w:val="20"/>
              </w:rPr>
              <w:t>found in this workpaper</w:t>
            </w:r>
            <w:r w:rsidR="004E288A" w:rsidRPr="00A35130">
              <w:rPr>
                <w:sz w:val="20"/>
                <w:szCs w:val="20"/>
              </w:rPr>
              <w:t>.</w:t>
            </w:r>
          </w:p>
        </w:tc>
      </w:tr>
      <w:tr w:rsidR="004E288A" w:rsidRPr="00A35130" w:rsidTr="004E288A">
        <w:trPr>
          <w:cnfStyle w:val="000000100000" w:firstRow="0" w:lastRow="0" w:firstColumn="0" w:lastColumn="0" w:oddVBand="0" w:evenVBand="0" w:oddHBand="1" w:evenHBand="0" w:firstRowFirstColumn="0" w:firstRowLastColumn="0" w:lastRowFirstColumn="0" w:lastRowLastColumn="0"/>
          <w:trHeight w:val="243"/>
          <w:jc w:val="center"/>
        </w:trPr>
        <w:tc>
          <w:tcPr>
            <w:tcW w:w="3173" w:type="dxa"/>
            <w:vAlign w:val="center"/>
          </w:tcPr>
          <w:p w:rsidR="004E288A" w:rsidRPr="00A35130" w:rsidRDefault="004E288A" w:rsidP="004E288A">
            <w:pPr>
              <w:rPr>
                <w:sz w:val="20"/>
                <w:szCs w:val="20"/>
              </w:rPr>
            </w:pPr>
            <w:r w:rsidRPr="00A35130">
              <w:rPr>
                <w:sz w:val="20"/>
                <w:szCs w:val="20"/>
              </w:rPr>
              <w:t>DEER Version</w:t>
            </w:r>
          </w:p>
        </w:tc>
        <w:tc>
          <w:tcPr>
            <w:tcW w:w="5704" w:type="dxa"/>
            <w:vAlign w:val="center"/>
          </w:tcPr>
          <w:p w:rsidR="004E288A" w:rsidRPr="00A35130" w:rsidRDefault="004E52AF" w:rsidP="00C05E6F">
            <w:pPr>
              <w:jc w:val="center"/>
              <w:rPr>
                <w:sz w:val="20"/>
                <w:szCs w:val="20"/>
              </w:rPr>
            </w:pPr>
            <w:r>
              <w:rPr>
                <w:sz w:val="20"/>
              </w:rPr>
              <w:t>N/A</w:t>
            </w:r>
          </w:p>
        </w:tc>
      </w:tr>
      <w:tr w:rsidR="004E288A" w:rsidRPr="00A35130" w:rsidTr="004E288A">
        <w:trPr>
          <w:cnfStyle w:val="000000010000" w:firstRow="0" w:lastRow="0" w:firstColumn="0" w:lastColumn="0" w:oddVBand="0" w:evenVBand="0" w:oddHBand="0" w:evenHBand="1" w:firstRowFirstColumn="0" w:firstRowLastColumn="0" w:lastRowFirstColumn="0" w:lastRowLastColumn="0"/>
          <w:trHeight w:val="243"/>
          <w:jc w:val="center"/>
        </w:trPr>
        <w:tc>
          <w:tcPr>
            <w:tcW w:w="3173" w:type="dxa"/>
            <w:vAlign w:val="center"/>
          </w:tcPr>
          <w:p w:rsidR="004E288A" w:rsidRPr="00A35130" w:rsidRDefault="004E288A" w:rsidP="004E288A">
            <w:pPr>
              <w:rPr>
                <w:sz w:val="20"/>
                <w:szCs w:val="20"/>
              </w:rPr>
            </w:pPr>
            <w:r w:rsidRPr="00A35130">
              <w:rPr>
                <w:sz w:val="20"/>
                <w:szCs w:val="20"/>
              </w:rPr>
              <w:t>DEER Run ID and Measure Name (Sample)</w:t>
            </w:r>
          </w:p>
        </w:tc>
        <w:tc>
          <w:tcPr>
            <w:tcW w:w="5704" w:type="dxa"/>
            <w:vAlign w:val="center"/>
          </w:tcPr>
          <w:p w:rsidR="004E288A" w:rsidRPr="00A35130" w:rsidRDefault="004E52AF" w:rsidP="004E288A">
            <w:pPr>
              <w:jc w:val="center"/>
              <w:rPr>
                <w:sz w:val="20"/>
                <w:szCs w:val="20"/>
              </w:rPr>
            </w:pPr>
            <w:r>
              <w:rPr>
                <w:sz w:val="20"/>
                <w:szCs w:val="20"/>
              </w:rPr>
              <w:t>N/A</w:t>
            </w:r>
          </w:p>
        </w:tc>
      </w:tr>
    </w:tbl>
    <w:p w:rsidR="004E288A" w:rsidRPr="00FD3DFE" w:rsidRDefault="004E288A" w:rsidP="00FD3DFE"/>
    <w:p w:rsidR="00E16609" w:rsidRPr="000F130A" w:rsidRDefault="00824F1C" w:rsidP="00824F1C">
      <w:pPr>
        <w:pStyle w:val="Heading2"/>
        <w:rPr>
          <w:rFonts w:asciiTheme="minorHAnsi" w:hAnsiTheme="minorHAnsi" w:cstheme="minorHAnsi"/>
        </w:rPr>
      </w:pPr>
      <w:proofErr w:type="gramStart"/>
      <w:r>
        <w:rPr>
          <w:rFonts w:asciiTheme="minorHAnsi" w:hAnsiTheme="minorHAnsi" w:cstheme="minorHAnsi"/>
        </w:rPr>
        <w:t xml:space="preserve">1.3  </w:t>
      </w:r>
      <w:r w:rsidR="00E16609" w:rsidRPr="000F130A">
        <w:rPr>
          <w:rFonts w:asciiTheme="minorHAnsi" w:hAnsiTheme="minorHAnsi" w:cstheme="minorHAnsi"/>
        </w:rPr>
        <w:t>Code</w:t>
      </w:r>
      <w:proofErr w:type="gramEnd"/>
      <w:r w:rsidR="00E16609" w:rsidRPr="000F130A">
        <w:rPr>
          <w:rFonts w:asciiTheme="minorHAnsi" w:hAnsiTheme="minorHAnsi" w:cstheme="minorHAnsi"/>
        </w:rPr>
        <w:t xml:space="preserve"> Analysis </w:t>
      </w:r>
      <w:bookmarkEnd w:id="5"/>
    </w:p>
    <w:p w:rsidR="009D5B58" w:rsidRDefault="00734121" w:rsidP="00FD3DFE">
      <w:r>
        <w:t>The 2014 California Title 20 Appliance Efficiency Regulations [</w:t>
      </w:r>
      <w:r w:rsidRPr="00B70E6F">
        <w:rPr>
          <w:rStyle w:val="EndnoteReference"/>
          <w:vertAlign w:val="baseline"/>
        </w:rPr>
        <w:endnoteReference w:id="2"/>
      </w:r>
      <w:r w:rsidR="009D5B58">
        <w:t>]</w:t>
      </w:r>
      <w:r>
        <w:t xml:space="preserve"> </w:t>
      </w:r>
      <w:r w:rsidR="00B70E6F">
        <w:t xml:space="preserve">include standards for both federally regulated appliances and </w:t>
      </w:r>
      <w:proofErr w:type="spellStart"/>
      <w:r w:rsidR="00B70E6F">
        <w:t>nonfederally</w:t>
      </w:r>
      <w:proofErr w:type="spellEnd"/>
      <w:r w:rsidR="00B70E6F">
        <w:t>-regulated appliances that are sold or</w:t>
      </w:r>
      <w:r w:rsidR="00B63547">
        <w:t xml:space="preserve"> offered for sale in California; however, Title 20 does not govern the measures found in this workpaper. </w:t>
      </w:r>
    </w:p>
    <w:p w:rsidR="00D96988" w:rsidRDefault="00D96988" w:rsidP="00FD3DFE"/>
    <w:p w:rsidR="00465778" w:rsidRDefault="00465778" w:rsidP="00465778">
      <w:r>
        <w:t>The 2013 California Title 24 Building Energy Efficiency Standards [</w:t>
      </w:r>
      <w:r w:rsidRPr="00034E29">
        <w:rPr>
          <w:rStyle w:val="EndnoteReference"/>
          <w:vertAlign w:val="baseline"/>
        </w:rPr>
        <w:endnoteReference w:id="3"/>
      </w:r>
      <w:r>
        <w:t>] focus on key areas to improve the energy efficiency of newly constructed buildings and additions and alterations to existing buildings.</w:t>
      </w:r>
    </w:p>
    <w:p w:rsidR="00465778" w:rsidRDefault="00465778" w:rsidP="00465778"/>
    <w:p w:rsidR="00E8435C" w:rsidRDefault="00C11BA7" w:rsidP="00E8435C">
      <w:pPr>
        <w:pStyle w:val="ListParagraph"/>
        <w:numPr>
          <w:ilvl w:val="0"/>
          <w:numId w:val="40"/>
        </w:numPr>
      </w:pPr>
      <w:r>
        <w:t xml:space="preserve">Section 130.2 does not address </w:t>
      </w:r>
      <w:r w:rsidR="005C2B57">
        <w:t xml:space="preserve">exterior </w:t>
      </w:r>
      <w:r>
        <w:t xml:space="preserve">sports and athletic field lighting.  </w:t>
      </w:r>
      <w:r w:rsidR="00F6125D">
        <w:t>Section 130.2</w:t>
      </w:r>
      <w:r w:rsidR="00E8435C">
        <w:t xml:space="preserve"> outlines standards for outdoor lighting controls and equipment, which state that all outdoor luminaires rated for use with lamps greater than 150 lamp watts, determined in accordance with Section 130.0(c), shall comply with Backlight, </w:t>
      </w:r>
      <w:proofErr w:type="spellStart"/>
      <w:r w:rsidR="00E8435C">
        <w:t>Uplight</w:t>
      </w:r>
      <w:proofErr w:type="spellEnd"/>
      <w:r w:rsidR="00E8435C">
        <w:t>, and Glare (collectively referred to as "BUG" in accordance with IES TM-15-11, Addendum A).</w:t>
      </w:r>
      <w:r w:rsidR="00F90B81">
        <w:t xml:space="preserve"> </w:t>
      </w:r>
      <w:r>
        <w:t xml:space="preserve">Section 130.2 </w:t>
      </w:r>
      <w:r w:rsidR="001E02A0">
        <w:t>(c)</w:t>
      </w:r>
      <w:r>
        <w:t xml:space="preserve"> lists specific requirements for controls for outdoor lighting.  No exemptions are listed for exterior sports and athletic field lighting.</w:t>
      </w:r>
    </w:p>
    <w:p w:rsidR="00210587" w:rsidRDefault="00F6125D" w:rsidP="00210587">
      <w:pPr>
        <w:pStyle w:val="ListParagraph"/>
        <w:numPr>
          <w:ilvl w:val="0"/>
          <w:numId w:val="40"/>
        </w:numPr>
      </w:pPr>
      <w:r>
        <w:t xml:space="preserve">Section 140.7 outlines the prescriptive requirements for </w:t>
      </w:r>
      <w:r w:rsidR="00E8435C">
        <w:t>outdoor light</w:t>
      </w:r>
      <w:r w:rsidR="00B43D05">
        <w:t>ing</w:t>
      </w:r>
      <w:r w:rsidR="00C11BA7">
        <w:t>.</w:t>
      </w:r>
      <w:r w:rsidR="00B43D05">
        <w:t xml:space="preserve"> </w:t>
      </w:r>
      <w:r w:rsidR="00C11BA7">
        <w:t>L</w:t>
      </w:r>
      <w:r w:rsidR="00F90B81">
        <w:t xml:space="preserve">ighting for </w:t>
      </w:r>
      <w:r w:rsidR="00EA66B5">
        <w:t>sports and athletic fields</w:t>
      </w:r>
      <w:r w:rsidR="00C11BA7">
        <w:t xml:space="preserve"> are</w:t>
      </w:r>
      <w:r w:rsidR="00792041">
        <w:t xml:space="preserve"> exempt</w:t>
      </w:r>
      <w:r w:rsidR="00F90B81">
        <w:t>.</w:t>
      </w:r>
    </w:p>
    <w:p w:rsidR="007C2C69" w:rsidRDefault="00210587" w:rsidP="00210587">
      <w:r>
        <w:t xml:space="preserve"> </w:t>
      </w:r>
    </w:p>
    <w:p w:rsidR="00A35130" w:rsidRDefault="008823E4" w:rsidP="00A35130">
      <w:r>
        <w:t xml:space="preserve">Federal </w:t>
      </w:r>
      <w:r w:rsidR="00210587">
        <w:t>DOE or EPA Energy Regulations</w:t>
      </w:r>
      <w:r w:rsidR="00CD43BE">
        <w:t xml:space="preserve"> do not govern the measures found in this workpaper.</w:t>
      </w:r>
    </w:p>
    <w:p w:rsidR="00CD43BE" w:rsidRPr="00CD43BE" w:rsidRDefault="00CD43BE" w:rsidP="00A35130"/>
    <w:p w:rsidR="004E288A" w:rsidRPr="00492CEF" w:rsidRDefault="004E288A" w:rsidP="00A35130">
      <w:pPr>
        <w:jc w:val="center"/>
        <w:rPr>
          <w:b/>
          <w:sz w:val="22"/>
        </w:rPr>
      </w:pPr>
      <w:r w:rsidRPr="00492CEF">
        <w:rPr>
          <w:b/>
          <w:sz w:val="22"/>
        </w:rPr>
        <w:t xml:space="preserve">Table </w:t>
      </w:r>
      <w:r w:rsidRPr="00492CEF">
        <w:rPr>
          <w:b/>
          <w:sz w:val="22"/>
        </w:rPr>
        <w:fldChar w:fldCharType="begin"/>
      </w:r>
      <w:r w:rsidRPr="00492CEF">
        <w:rPr>
          <w:b/>
          <w:sz w:val="22"/>
        </w:rPr>
        <w:instrText xml:space="preserve"> SEQ Table \* ARABIC </w:instrText>
      </w:r>
      <w:r w:rsidRPr="00492CEF">
        <w:rPr>
          <w:b/>
          <w:sz w:val="22"/>
        </w:rPr>
        <w:fldChar w:fldCharType="separate"/>
      </w:r>
      <w:r w:rsidR="007A65EE">
        <w:rPr>
          <w:b/>
          <w:noProof/>
          <w:sz w:val="22"/>
        </w:rPr>
        <w:t>3</w:t>
      </w:r>
      <w:r w:rsidRPr="00492CEF">
        <w:rPr>
          <w:b/>
          <w:sz w:val="22"/>
        </w:rPr>
        <w:fldChar w:fldCharType="end"/>
      </w:r>
      <w:r w:rsidRPr="00492CEF">
        <w:rPr>
          <w:b/>
          <w:sz w:val="22"/>
        </w:rPr>
        <w:t xml:space="preserve"> Code Summary</w:t>
      </w:r>
    </w:p>
    <w:tbl>
      <w:tblPr>
        <w:tblStyle w:val="TableContemporary"/>
        <w:tblW w:w="8027" w:type="dxa"/>
        <w:jc w:val="center"/>
        <w:tblInd w:w="-4933" w:type="dxa"/>
        <w:tblLook w:val="04A0" w:firstRow="1" w:lastRow="0" w:firstColumn="1" w:lastColumn="0" w:noHBand="0" w:noVBand="1"/>
      </w:tblPr>
      <w:tblGrid>
        <w:gridCol w:w="1854"/>
        <w:gridCol w:w="4352"/>
        <w:gridCol w:w="1821"/>
      </w:tblGrid>
      <w:tr w:rsidR="004E288A" w:rsidRPr="00A35130" w:rsidTr="00A35130">
        <w:trPr>
          <w:cnfStyle w:val="100000000000" w:firstRow="1" w:lastRow="0" w:firstColumn="0" w:lastColumn="0" w:oddVBand="0" w:evenVBand="0" w:oddHBand="0" w:evenHBand="0" w:firstRowFirstColumn="0" w:firstRowLastColumn="0" w:lastRowFirstColumn="0" w:lastRowLastColumn="0"/>
          <w:jc w:val="center"/>
        </w:trPr>
        <w:tc>
          <w:tcPr>
            <w:tcW w:w="1854" w:type="dxa"/>
          </w:tcPr>
          <w:p w:rsidR="004E288A" w:rsidRPr="00A35130" w:rsidRDefault="004E288A" w:rsidP="00A35130">
            <w:pPr>
              <w:jc w:val="center"/>
              <w:rPr>
                <w:sz w:val="20"/>
                <w:szCs w:val="20"/>
              </w:rPr>
            </w:pPr>
            <w:r w:rsidRPr="00A35130">
              <w:rPr>
                <w:sz w:val="20"/>
                <w:szCs w:val="20"/>
              </w:rPr>
              <w:t>Code</w:t>
            </w:r>
          </w:p>
        </w:tc>
        <w:tc>
          <w:tcPr>
            <w:tcW w:w="4352" w:type="dxa"/>
          </w:tcPr>
          <w:p w:rsidR="004E288A" w:rsidRPr="00A35130" w:rsidRDefault="004E288A" w:rsidP="00A35130">
            <w:pPr>
              <w:jc w:val="center"/>
              <w:rPr>
                <w:sz w:val="20"/>
                <w:szCs w:val="20"/>
              </w:rPr>
            </w:pPr>
            <w:r w:rsidRPr="00A35130">
              <w:rPr>
                <w:sz w:val="20"/>
                <w:szCs w:val="20"/>
              </w:rPr>
              <w:t>Applicable Code Reference</w:t>
            </w:r>
          </w:p>
        </w:tc>
        <w:tc>
          <w:tcPr>
            <w:tcW w:w="1821" w:type="dxa"/>
          </w:tcPr>
          <w:p w:rsidR="004E288A" w:rsidRPr="00A35130" w:rsidRDefault="004E288A" w:rsidP="00A35130">
            <w:pPr>
              <w:jc w:val="center"/>
              <w:rPr>
                <w:sz w:val="20"/>
                <w:szCs w:val="20"/>
              </w:rPr>
            </w:pPr>
            <w:r w:rsidRPr="00A35130">
              <w:rPr>
                <w:sz w:val="20"/>
                <w:szCs w:val="20"/>
              </w:rPr>
              <w:t>Effective Dates</w:t>
            </w:r>
          </w:p>
        </w:tc>
      </w:tr>
      <w:tr w:rsidR="00CA347B" w:rsidRPr="00A35130" w:rsidTr="00A35130">
        <w:trPr>
          <w:cnfStyle w:val="000000100000" w:firstRow="0" w:lastRow="0" w:firstColumn="0" w:lastColumn="0" w:oddVBand="0" w:evenVBand="0" w:oddHBand="1" w:evenHBand="0" w:firstRowFirstColumn="0" w:firstRowLastColumn="0" w:lastRowFirstColumn="0" w:lastRowLastColumn="0"/>
          <w:trHeight w:val="243"/>
          <w:jc w:val="center"/>
        </w:trPr>
        <w:tc>
          <w:tcPr>
            <w:tcW w:w="1854" w:type="dxa"/>
            <w:vAlign w:val="center"/>
          </w:tcPr>
          <w:p w:rsidR="00CA347B" w:rsidRPr="00A35130" w:rsidRDefault="00CA347B" w:rsidP="00A35130">
            <w:pPr>
              <w:jc w:val="center"/>
              <w:rPr>
                <w:sz w:val="20"/>
                <w:szCs w:val="20"/>
              </w:rPr>
            </w:pPr>
            <w:r w:rsidRPr="00A35130">
              <w:rPr>
                <w:sz w:val="20"/>
                <w:szCs w:val="20"/>
              </w:rPr>
              <w:t>Title 24</w:t>
            </w:r>
            <w:r w:rsidR="00C51925">
              <w:rPr>
                <w:sz w:val="20"/>
                <w:szCs w:val="20"/>
              </w:rPr>
              <w:t xml:space="preserve"> (2013)</w:t>
            </w:r>
          </w:p>
        </w:tc>
        <w:tc>
          <w:tcPr>
            <w:tcW w:w="4352" w:type="dxa"/>
            <w:vAlign w:val="center"/>
          </w:tcPr>
          <w:p w:rsidR="00CA347B" w:rsidRPr="00A35130" w:rsidRDefault="00C51925" w:rsidP="00A464A2">
            <w:pPr>
              <w:jc w:val="center"/>
              <w:rPr>
                <w:sz w:val="20"/>
                <w:szCs w:val="20"/>
              </w:rPr>
            </w:pPr>
            <w:r>
              <w:rPr>
                <w:sz w:val="20"/>
                <w:szCs w:val="20"/>
              </w:rPr>
              <w:t>2013</w:t>
            </w:r>
            <w:r w:rsidR="00CA347B" w:rsidRPr="00A35130">
              <w:rPr>
                <w:sz w:val="20"/>
                <w:szCs w:val="20"/>
              </w:rPr>
              <w:t xml:space="preserve"> </w:t>
            </w:r>
            <w:r>
              <w:rPr>
                <w:sz w:val="20"/>
                <w:szCs w:val="20"/>
              </w:rPr>
              <w:t>Title 24 Building Energy Efficiency Standards</w:t>
            </w:r>
            <w:r w:rsidR="00CA347B" w:rsidRPr="00A35130">
              <w:rPr>
                <w:sz w:val="20"/>
                <w:szCs w:val="20"/>
              </w:rPr>
              <w:t xml:space="preserve">, </w:t>
            </w:r>
            <w:r>
              <w:rPr>
                <w:sz w:val="20"/>
                <w:szCs w:val="20"/>
              </w:rPr>
              <w:t xml:space="preserve">Sections </w:t>
            </w:r>
            <w:r w:rsidR="00792041">
              <w:rPr>
                <w:sz w:val="20"/>
                <w:szCs w:val="20"/>
              </w:rPr>
              <w:t>130.2 and 140.7</w:t>
            </w:r>
          </w:p>
        </w:tc>
        <w:tc>
          <w:tcPr>
            <w:tcW w:w="1821" w:type="dxa"/>
            <w:vAlign w:val="center"/>
          </w:tcPr>
          <w:p w:rsidR="00CA347B" w:rsidRPr="00A35130" w:rsidRDefault="00C51925" w:rsidP="00A35130">
            <w:pPr>
              <w:jc w:val="center"/>
              <w:rPr>
                <w:sz w:val="20"/>
                <w:szCs w:val="20"/>
              </w:rPr>
            </w:pPr>
            <w:r>
              <w:rPr>
                <w:sz w:val="20"/>
                <w:szCs w:val="20"/>
              </w:rPr>
              <w:t>July 1, 2014</w:t>
            </w:r>
          </w:p>
        </w:tc>
      </w:tr>
      <w:tr w:rsidR="004E288A" w:rsidRPr="00A35130" w:rsidTr="00A35130">
        <w:trPr>
          <w:cnfStyle w:val="000000010000" w:firstRow="0" w:lastRow="0" w:firstColumn="0" w:lastColumn="0" w:oddVBand="0" w:evenVBand="0" w:oddHBand="0" w:evenHBand="1" w:firstRowFirstColumn="0" w:firstRowLastColumn="0" w:lastRowFirstColumn="0" w:lastRowLastColumn="0"/>
          <w:trHeight w:val="243"/>
          <w:jc w:val="center"/>
        </w:trPr>
        <w:tc>
          <w:tcPr>
            <w:tcW w:w="1854" w:type="dxa"/>
            <w:vAlign w:val="center"/>
          </w:tcPr>
          <w:p w:rsidR="003E3FA5" w:rsidRPr="00A35130" w:rsidRDefault="003E3FA5" w:rsidP="003E3FA5">
            <w:pPr>
              <w:jc w:val="center"/>
              <w:rPr>
                <w:sz w:val="20"/>
                <w:szCs w:val="20"/>
              </w:rPr>
            </w:pPr>
            <w:r>
              <w:rPr>
                <w:sz w:val="20"/>
                <w:szCs w:val="20"/>
              </w:rPr>
              <w:t>Title 20</w:t>
            </w:r>
            <w:r w:rsidR="00CC2135">
              <w:rPr>
                <w:sz w:val="20"/>
                <w:szCs w:val="20"/>
              </w:rPr>
              <w:t xml:space="preserve"> (2014)</w:t>
            </w:r>
          </w:p>
        </w:tc>
        <w:tc>
          <w:tcPr>
            <w:tcW w:w="4352" w:type="dxa"/>
            <w:vAlign w:val="center"/>
          </w:tcPr>
          <w:p w:rsidR="004E288A" w:rsidRPr="00A35130" w:rsidRDefault="00B63547" w:rsidP="00A35130">
            <w:pPr>
              <w:jc w:val="center"/>
              <w:rPr>
                <w:sz w:val="20"/>
                <w:szCs w:val="20"/>
              </w:rPr>
            </w:pPr>
            <w:r>
              <w:rPr>
                <w:sz w:val="20"/>
                <w:szCs w:val="20"/>
              </w:rPr>
              <w:t>N/A</w:t>
            </w:r>
          </w:p>
        </w:tc>
        <w:tc>
          <w:tcPr>
            <w:tcW w:w="1821" w:type="dxa"/>
            <w:vAlign w:val="center"/>
          </w:tcPr>
          <w:p w:rsidR="004E288A" w:rsidRPr="00A35130" w:rsidRDefault="00A464A2" w:rsidP="00A35130">
            <w:pPr>
              <w:jc w:val="center"/>
              <w:rPr>
                <w:sz w:val="20"/>
                <w:szCs w:val="20"/>
              </w:rPr>
            </w:pPr>
            <w:r>
              <w:rPr>
                <w:sz w:val="20"/>
                <w:szCs w:val="20"/>
              </w:rPr>
              <w:t>N/A</w:t>
            </w:r>
          </w:p>
        </w:tc>
      </w:tr>
      <w:tr w:rsidR="004E288A" w:rsidRPr="00A35130" w:rsidTr="00A35130">
        <w:trPr>
          <w:cnfStyle w:val="000000100000" w:firstRow="0" w:lastRow="0" w:firstColumn="0" w:lastColumn="0" w:oddVBand="0" w:evenVBand="0" w:oddHBand="1" w:evenHBand="0" w:firstRowFirstColumn="0" w:firstRowLastColumn="0" w:lastRowFirstColumn="0" w:lastRowLastColumn="0"/>
          <w:trHeight w:val="243"/>
          <w:jc w:val="center"/>
        </w:trPr>
        <w:tc>
          <w:tcPr>
            <w:tcW w:w="1854" w:type="dxa"/>
            <w:vAlign w:val="center"/>
          </w:tcPr>
          <w:p w:rsidR="004E288A" w:rsidRPr="00A35130" w:rsidRDefault="00D96988" w:rsidP="00A35130">
            <w:pPr>
              <w:jc w:val="center"/>
              <w:rPr>
                <w:sz w:val="20"/>
                <w:szCs w:val="20"/>
              </w:rPr>
            </w:pPr>
            <w:r>
              <w:rPr>
                <w:sz w:val="20"/>
                <w:szCs w:val="20"/>
              </w:rPr>
              <w:t>Federal Standards</w:t>
            </w:r>
          </w:p>
        </w:tc>
        <w:tc>
          <w:tcPr>
            <w:tcW w:w="4352" w:type="dxa"/>
            <w:vAlign w:val="center"/>
          </w:tcPr>
          <w:p w:rsidR="00DC48C5" w:rsidRPr="00A35130" w:rsidRDefault="00CD43BE" w:rsidP="00A35130">
            <w:pPr>
              <w:jc w:val="center"/>
              <w:rPr>
                <w:sz w:val="20"/>
                <w:szCs w:val="20"/>
              </w:rPr>
            </w:pPr>
            <w:r>
              <w:rPr>
                <w:sz w:val="20"/>
                <w:szCs w:val="20"/>
              </w:rPr>
              <w:t>N/A</w:t>
            </w:r>
          </w:p>
        </w:tc>
        <w:tc>
          <w:tcPr>
            <w:tcW w:w="1821" w:type="dxa"/>
            <w:vAlign w:val="center"/>
          </w:tcPr>
          <w:p w:rsidR="004E288A" w:rsidRPr="00A35130" w:rsidRDefault="00CD43BE" w:rsidP="00A35130">
            <w:pPr>
              <w:jc w:val="center"/>
              <w:rPr>
                <w:sz w:val="20"/>
                <w:szCs w:val="20"/>
              </w:rPr>
            </w:pPr>
            <w:r>
              <w:rPr>
                <w:sz w:val="20"/>
                <w:szCs w:val="20"/>
              </w:rPr>
              <w:t>N/A</w:t>
            </w:r>
          </w:p>
        </w:tc>
      </w:tr>
    </w:tbl>
    <w:p w:rsidR="00FD3DFE" w:rsidRPr="00BD3931" w:rsidRDefault="00FD3DFE" w:rsidP="00E16609">
      <w:pPr>
        <w:pStyle w:val="Reminders"/>
        <w:rPr>
          <w:rFonts w:asciiTheme="minorHAnsi" w:hAnsiTheme="minorHAnsi" w:cstheme="minorHAnsi"/>
          <w:sz w:val="22"/>
          <w:szCs w:val="22"/>
        </w:rPr>
      </w:pPr>
    </w:p>
    <w:p w:rsidR="00E16609" w:rsidRPr="00824F1C" w:rsidRDefault="00824F1C" w:rsidP="00824F1C">
      <w:pPr>
        <w:pStyle w:val="Heading2"/>
        <w:rPr>
          <w:rFonts w:asciiTheme="minorHAnsi" w:hAnsiTheme="minorHAnsi" w:cstheme="minorHAnsi"/>
        </w:rPr>
      </w:pPr>
      <w:bookmarkStart w:id="6" w:name="_Toc214003088"/>
      <w:proofErr w:type="gramStart"/>
      <w:r>
        <w:rPr>
          <w:rFonts w:asciiTheme="minorHAnsi" w:hAnsiTheme="minorHAnsi" w:cstheme="minorHAnsi"/>
        </w:rPr>
        <w:t xml:space="preserve">1.4  </w:t>
      </w:r>
      <w:r w:rsidR="00E16609" w:rsidRPr="00824F1C">
        <w:rPr>
          <w:rFonts w:asciiTheme="minorHAnsi" w:hAnsiTheme="minorHAnsi" w:cstheme="minorHAnsi"/>
        </w:rPr>
        <w:t>Measure</w:t>
      </w:r>
      <w:proofErr w:type="gramEnd"/>
      <w:r w:rsidR="00E16609" w:rsidRPr="00824F1C">
        <w:rPr>
          <w:rFonts w:asciiTheme="minorHAnsi" w:hAnsiTheme="minorHAnsi" w:cstheme="minorHAnsi"/>
        </w:rPr>
        <w:t xml:space="preserve"> Effective Useful Life</w:t>
      </w:r>
      <w:bookmarkEnd w:id="6"/>
    </w:p>
    <w:p w:rsidR="00DB7753" w:rsidRPr="00181968" w:rsidRDefault="00A85F49" w:rsidP="00DB7753">
      <w:r>
        <w:t>DEER</w:t>
      </w:r>
      <w:r w:rsidR="00DB7753">
        <w:t xml:space="preserve"> and the CPUC ED Workpaper Disposition</w:t>
      </w:r>
      <w:r w:rsidR="00DB7753" w:rsidRPr="00181968">
        <w:t xml:space="preserve"> </w:t>
      </w:r>
      <w:r w:rsidR="00DB7753">
        <w:t>for Lighting Retrofits documentation provide</w:t>
      </w:r>
      <w:r w:rsidR="00DB7753" w:rsidRPr="00181968">
        <w:t xml:space="preserve"> EUL and RUL i</w:t>
      </w:r>
      <w:r w:rsidR="00DB7753">
        <w:t xml:space="preserve">nformation to be used </w:t>
      </w:r>
      <w:r w:rsidR="00DB7753" w:rsidRPr="00181968">
        <w:t xml:space="preserve">on </w:t>
      </w:r>
      <w:hyperlink r:id="rId12" w:history="1">
        <w:r w:rsidR="00DB7753" w:rsidRPr="00181968">
          <w:t>www.deeresources.com</w:t>
        </w:r>
      </w:hyperlink>
      <w:r w:rsidR="00D908B9">
        <w:t>.</w:t>
      </w:r>
    </w:p>
    <w:p w:rsidR="007003F3" w:rsidRDefault="002013E4" w:rsidP="00FD3DFE">
      <w:pPr>
        <w:pStyle w:val="Heading2"/>
        <w:keepNext w:val="0"/>
        <w:rPr>
          <w:rFonts w:ascii="Times New Roman" w:hAnsi="Times New Roman" w:cs="Times New Roman"/>
          <w:b w:val="0"/>
          <w:bCs w:val="0"/>
          <w:iCs w:val="0"/>
          <w:smallCaps w:val="0"/>
          <w:sz w:val="24"/>
          <w:szCs w:val="24"/>
        </w:rPr>
      </w:pPr>
      <w:r w:rsidRPr="002013E4">
        <w:rPr>
          <w:rFonts w:ascii="Times New Roman" w:hAnsi="Times New Roman" w:cs="Times New Roman"/>
          <w:b w:val="0"/>
          <w:bCs w:val="0"/>
          <w:iCs w:val="0"/>
          <w:smallCaps w:val="0"/>
          <w:sz w:val="24"/>
          <w:szCs w:val="24"/>
        </w:rPr>
        <w:t xml:space="preserve">To obtain the EUL value, the </w:t>
      </w:r>
      <w:r w:rsidR="00A85F49">
        <w:rPr>
          <w:rFonts w:ascii="Times New Roman" w:hAnsi="Times New Roman" w:cs="Times New Roman"/>
          <w:b w:val="0"/>
          <w:bCs w:val="0"/>
          <w:iCs w:val="0"/>
          <w:smallCaps w:val="0"/>
          <w:sz w:val="24"/>
          <w:szCs w:val="24"/>
        </w:rPr>
        <w:t xml:space="preserve">updated </w:t>
      </w:r>
      <w:r w:rsidRPr="002013E4">
        <w:rPr>
          <w:rFonts w:ascii="Times New Roman" w:hAnsi="Times New Roman" w:cs="Times New Roman"/>
          <w:b w:val="0"/>
          <w:bCs w:val="0"/>
          <w:iCs w:val="0"/>
          <w:smallCaps w:val="0"/>
          <w:sz w:val="24"/>
          <w:szCs w:val="24"/>
        </w:rPr>
        <w:t xml:space="preserve">CPUC ED </w:t>
      </w:r>
      <w:r w:rsidR="00A85F49">
        <w:rPr>
          <w:rFonts w:ascii="Times New Roman" w:hAnsi="Times New Roman" w:cs="Times New Roman"/>
          <w:b w:val="0"/>
          <w:bCs w:val="0"/>
          <w:iCs w:val="0"/>
          <w:smallCaps w:val="0"/>
          <w:sz w:val="24"/>
          <w:szCs w:val="24"/>
        </w:rPr>
        <w:t xml:space="preserve">EUL table </w:t>
      </w:r>
      <w:r w:rsidRPr="002013E4">
        <w:rPr>
          <w:rFonts w:ascii="Times New Roman" w:hAnsi="Times New Roman" w:cs="Times New Roman"/>
          <w:b w:val="0"/>
          <w:bCs w:val="0"/>
          <w:iCs w:val="0"/>
          <w:smallCaps w:val="0"/>
          <w:sz w:val="24"/>
          <w:szCs w:val="24"/>
        </w:rPr>
        <w:t xml:space="preserve">documentation issued on </w:t>
      </w:r>
      <w:r w:rsidR="00A85F49">
        <w:rPr>
          <w:rFonts w:ascii="Times New Roman" w:hAnsi="Times New Roman" w:cs="Times New Roman"/>
          <w:b w:val="0"/>
          <w:bCs w:val="0"/>
          <w:iCs w:val="0"/>
          <w:smallCaps w:val="0"/>
          <w:sz w:val="24"/>
          <w:szCs w:val="24"/>
        </w:rPr>
        <w:t>February 5, 2014</w:t>
      </w:r>
      <w:r w:rsidRPr="002013E4">
        <w:rPr>
          <w:rFonts w:ascii="Times New Roman" w:hAnsi="Times New Roman" w:cs="Times New Roman"/>
          <w:b w:val="0"/>
          <w:bCs w:val="0"/>
          <w:iCs w:val="0"/>
          <w:smallCaps w:val="0"/>
          <w:sz w:val="24"/>
          <w:szCs w:val="24"/>
        </w:rPr>
        <w:t>, “</w:t>
      </w:r>
      <w:r w:rsidR="00A85F49">
        <w:rPr>
          <w:rFonts w:ascii="Times New Roman" w:hAnsi="Times New Roman" w:cs="Times New Roman"/>
          <w:b w:val="0"/>
          <w:bCs w:val="0"/>
          <w:iCs w:val="0"/>
          <w:smallCaps w:val="0"/>
          <w:sz w:val="24"/>
          <w:szCs w:val="24"/>
        </w:rPr>
        <w:t>DEER2014-EUL-table-update_2014-02-05</w:t>
      </w:r>
      <w:r w:rsidRPr="002013E4">
        <w:rPr>
          <w:rFonts w:ascii="Times New Roman" w:hAnsi="Times New Roman" w:cs="Times New Roman"/>
          <w:b w:val="0"/>
          <w:bCs w:val="0"/>
          <w:iCs w:val="0"/>
          <w:smallCaps w:val="0"/>
          <w:sz w:val="24"/>
          <w:szCs w:val="24"/>
        </w:rPr>
        <w:t xml:space="preserve">.xlsx”, was consulted. </w:t>
      </w:r>
      <w:r w:rsidRPr="002013E4">
        <w:rPr>
          <w:rFonts w:ascii="Times New Roman" w:hAnsi="Times New Roman" w:cs="Times New Roman"/>
          <w:b w:val="0"/>
          <w:bCs w:val="0"/>
          <w:iCs w:val="0"/>
          <w:smallCaps w:val="0"/>
          <w:sz w:val="24"/>
          <w:szCs w:val="24"/>
        </w:rPr>
        <w:fldChar w:fldCharType="begin"/>
      </w:r>
      <w:r w:rsidRPr="002013E4">
        <w:rPr>
          <w:rFonts w:ascii="Times New Roman" w:hAnsi="Times New Roman" w:cs="Times New Roman"/>
          <w:b w:val="0"/>
          <w:bCs w:val="0"/>
          <w:iCs w:val="0"/>
          <w:smallCaps w:val="0"/>
          <w:sz w:val="24"/>
          <w:szCs w:val="24"/>
        </w:rPr>
        <w:instrText xml:space="preserve"> REF _Ref252466556 \h </w:instrText>
      </w:r>
      <w:r w:rsidRPr="002013E4">
        <w:rPr>
          <w:rFonts w:ascii="Times New Roman" w:hAnsi="Times New Roman" w:cs="Times New Roman"/>
          <w:b w:val="0"/>
          <w:bCs w:val="0"/>
          <w:iCs w:val="0"/>
          <w:smallCaps w:val="0"/>
          <w:sz w:val="24"/>
          <w:szCs w:val="24"/>
        </w:rPr>
      </w:r>
      <w:r w:rsidRPr="002013E4">
        <w:rPr>
          <w:rFonts w:ascii="Times New Roman" w:hAnsi="Times New Roman" w:cs="Times New Roman"/>
          <w:b w:val="0"/>
          <w:bCs w:val="0"/>
          <w:iCs w:val="0"/>
          <w:smallCaps w:val="0"/>
          <w:sz w:val="24"/>
          <w:szCs w:val="24"/>
        </w:rPr>
        <w:fldChar w:fldCharType="separate"/>
      </w:r>
      <w:r w:rsidR="007A65EE" w:rsidRPr="00492CEF">
        <w:rPr>
          <w:sz w:val="22"/>
        </w:rPr>
        <w:t xml:space="preserve">Table </w:t>
      </w:r>
      <w:r w:rsidR="007A65EE">
        <w:rPr>
          <w:noProof/>
          <w:sz w:val="22"/>
        </w:rPr>
        <w:t>4</w:t>
      </w:r>
      <w:r w:rsidRPr="002013E4">
        <w:rPr>
          <w:rFonts w:ascii="Times New Roman" w:hAnsi="Times New Roman" w:cs="Times New Roman"/>
          <w:b w:val="0"/>
          <w:bCs w:val="0"/>
          <w:iCs w:val="0"/>
          <w:smallCaps w:val="0"/>
          <w:sz w:val="24"/>
          <w:szCs w:val="24"/>
        </w:rPr>
        <w:fldChar w:fldCharType="end"/>
      </w:r>
      <w:r w:rsidRPr="002013E4">
        <w:rPr>
          <w:rFonts w:ascii="Times New Roman" w:hAnsi="Times New Roman" w:cs="Times New Roman"/>
          <w:b w:val="0"/>
          <w:bCs w:val="0"/>
          <w:iCs w:val="0"/>
          <w:smallCaps w:val="0"/>
          <w:sz w:val="24"/>
          <w:szCs w:val="24"/>
        </w:rPr>
        <w:t xml:space="preserve"> below identifies the value/methodology used for the measures in this work paper. Please consult workpaper </w:t>
      </w:r>
      <w:r w:rsidR="00965E05">
        <w:rPr>
          <w:rFonts w:ascii="Times New Roman" w:hAnsi="Times New Roman" w:cs="Times New Roman"/>
          <w:b w:val="0"/>
          <w:bCs w:val="0"/>
          <w:iCs w:val="0"/>
          <w:smallCaps w:val="0"/>
          <w:sz w:val="24"/>
          <w:szCs w:val="24"/>
        </w:rPr>
        <w:t>attachment #1</w:t>
      </w:r>
      <w:r w:rsidRPr="002013E4">
        <w:rPr>
          <w:rFonts w:ascii="Times New Roman" w:hAnsi="Times New Roman" w:cs="Times New Roman"/>
          <w:b w:val="0"/>
          <w:bCs w:val="0"/>
          <w:iCs w:val="0"/>
          <w:smallCaps w:val="0"/>
          <w:sz w:val="24"/>
          <w:szCs w:val="24"/>
        </w:rPr>
        <w:t xml:space="preserve"> </w:t>
      </w:r>
      <w:r w:rsidR="001D2413">
        <w:rPr>
          <w:rFonts w:ascii="Times New Roman" w:hAnsi="Times New Roman" w:cs="Times New Roman"/>
          <w:b w:val="0"/>
          <w:bCs w:val="0"/>
          <w:iCs w:val="0"/>
          <w:smallCaps w:val="0"/>
          <w:sz w:val="24"/>
          <w:szCs w:val="24"/>
        </w:rPr>
        <w:t>[</w:t>
      </w:r>
      <w:r w:rsidR="001D2413" w:rsidRPr="001D2413">
        <w:rPr>
          <w:rStyle w:val="EndnoteReference"/>
          <w:rFonts w:ascii="Times New Roman" w:hAnsi="Times New Roman" w:cs="Times New Roman"/>
          <w:b w:val="0"/>
          <w:bCs w:val="0"/>
          <w:iCs w:val="0"/>
          <w:smallCaps w:val="0"/>
          <w:sz w:val="24"/>
          <w:szCs w:val="24"/>
          <w:vertAlign w:val="baseline"/>
        </w:rPr>
        <w:endnoteReference w:id="4"/>
      </w:r>
      <w:r w:rsidR="001D2413">
        <w:rPr>
          <w:rFonts w:ascii="Times New Roman" w:hAnsi="Times New Roman" w:cs="Times New Roman"/>
          <w:b w:val="0"/>
          <w:bCs w:val="0"/>
          <w:iCs w:val="0"/>
          <w:smallCaps w:val="0"/>
          <w:sz w:val="24"/>
          <w:szCs w:val="24"/>
        </w:rPr>
        <w:t xml:space="preserve">] </w:t>
      </w:r>
      <w:r w:rsidRPr="002013E4">
        <w:rPr>
          <w:rFonts w:ascii="Times New Roman" w:hAnsi="Times New Roman" w:cs="Times New Roman"/>
          <w:b w:val="0"/>
          <w:bCs w:val="0"/>
          <w:iCs w:val="0"/>
          <w:smallCaps w:val="0"/>
          <w:sz w:val="24"/>
          <w:szCs w:val="24"/>
        </w:rPr>
        <w:t>for the actual EUL values used for all of the building types in this workpaper.</w:t>
      </w:r>
    </w:p>
    <w:p w:rsidR="007003F3" w:rsidRDefault="007003F3" w:rsidP="007003F3">
      <w:bookmarkStart w:id="7" w:name="_Toc214003089"/>
    </w:p>
    <w:p w:rsidR="002013E4" w:rsidRPr="00492CEF" w:rsidRDefault="002013E4" w:rsidP="002013E4">
      <w:pPr>
        <w:pStyle w:val="Caption"/>
        <w:jc w:val="center"/>
        <w:rPr>
          <w:sz w:val="22"/>
        </w:rPr>
      </w:pPr>
      <w:bookmarkStart w:id="8" w:name="_Ref252466556"/>
      <w:r w:rsidRPr="00492CEF">
        <w:rPr>
          <w:sz w:val="22"/>
        </w:rPr>
        <w:t xml:space="preserve">Table </w:t>
      </w:r>
      <w:r w:rsidRPr="00492CEF">
        <w:rPr>
          <w:sz w:val="22"/>
        </w:rPr>
        <w:fldChar w:fldCharType="begin"/>
      </w:r>
      <w:r w:rsidRPr="00492CEF">
        <w:rPr>
          <w:sz w:val="22"/>
        </w:rPr>
        <w:instrText xml:space="preserve"> SEQ Table \* ARABIC </w:instrText>
      </w:r>
      <w:r w:rsidRPr="00492CEF">
        <w:rPr>
          <w:sz w:val="22"/>
        </w:rPr>
        <w:fldChar w:fldCharType="separate"/>
      </w:r>
      <w:r w:rsidR="007A65EE">
        <w:rPr>
          <w:noProof/>
          <w:sz w:val="22"/>
        </w:rPr>
        <w:t>4</w:t>
      </w:r>
      <w:r w:rsidRPr="00492CEF">
        <w:rPr>
          <w:sz w:val="22"/>
        </w:rPr>
        <w:fldChar w:fldCharType="end"/>
      </w:r>
      <w:bookmarkEnd w:id="8"/>
      <w:r w:rsidR="00435275">
        <w:rPr>
          <w:sz w:val="22"/>
        </w:rPr>
        <w:t xml:space="preserve"> DEER</w:t>
      </w:r>
      <w:r w:rsidRPr="00492CEF">
        <w:rPr>
          <w:sz w:val="22"/>
        </w:rPr>
        <w:t xml:space="preserve"> EUL Value/Methodology</w:t>
      </w:r>
    </w:p>
    <w:tbl>
      <w:tblPr>
        <w:tblStyle w:val="TableContemporary"/>
        <w:tblW w:w="0" w:type="auto"/>
        <w:jc w:val="center"/>
        <w:tblLook w:val="04A0" w:firstRow="1" w:lastRow="0" w:firstColumn="1" w:lastColumn="0" w:noHBand="0" w:noVBand="1"/>
      </w:tblPr>
      <w:tblGrid>
        <w:gridCol w:w="1613"/>
        <w:gridCol w:w="1546"/>
        <w:gridCol w:w="1892"/>
        <w:gridCol w:w="2439"/>
        <w:gridCol w:w="1268"/>
      </w:tblGrid>
      <w:tr w:rsidR="007003F3" w:rsidRPr="00585079" w:rsidTr="00335110">
        <w:trPr>
          <w:cnfStyle w:val="100000000000" w:firstRow="1" w:lastRow="0" w:firstColumn="0" w:lastColumn="0" w:oddVBand="0" w:evenVBand="0" w:oddHBand="0" w:evenHBand="0" w:firstRowFirstColumn="0" w:firstRowLastColumn="0" w:lastRowFirstColumn="0" w:lastRowLastColumn="0"/>
          <w:jc w:val="center"/>
        </w:trPr>
        <w:tc>
          <w:tcPr>
            <w:tcW w:w="1613" w:type="dxa"/>
          </w:tcPr>
          <w:p w:rsidR="007003F3" w:rsidRPr="00585079" w:rsidRDefault="007003F3" w:rsidP="00335110">
            <w:pPr>
              <w:rPr>
                <w:sz w:val="20"/>
                <w:szCs w:val="20"/>
              </w:rPr>
            </w:pPr>
            <w:r w:rsidRPr="00585079">
              <w:rPr>
                <w:sz w:val="20"/>
                <w:szCs w:val="20"/>
              </w:rPr>
              <w:t>Market</w:t>
            </w:r>
          </w:p>
        </w:tc>
        <w:tc>
          <w:tcPr>
            <w:tcW w:w="1546" w:type="dxa"/>
          </w:tcPr>
          <w:p w:rsidR="007003F3" w:rsidRPr="00585079" w:rsidRDefault="007003F3" w:rsidP="00335110">
            <w:pPr>
              <w:rPr>
                <w:sz w:val="20"/>
                <w:szCs w:val="20"/>
              </w:rPr>
            </w:pPr>
            <w:proofErr w:type="spellStart"/>
            <w:r w:rsidRPr="00585079">
              <w:rPr>
                <w:sz w:val="20"/>
                <w:szCs w:val="20"/>
              </w:rPr>
              <w:t>Enduse</w:t>
            </w:r>
            <w:proofErr w:type="spellEnd"/>
          </w:p>
        </w:tc>
        <w:tc>
          <w:tcPr>
            <w:tcW w:w="1892" w:type="dxa"/>
          </w:tcPr>
          <w:p w:rsidR="007003F3" w:rsidRPr="00585079" w:rsidRDefault="007003F3" w:rsidP="00335110">
            <w:pPr>
              <w:rPr>
                <w:sz w:val="20"/>
                <w:szCs w:val="20"/>
              </w:rPr>
            </w:pPr>
            <w:r w:rsidRPr="00585079">
              <w:rPr>
                <w:sz w:val="20"/>
                <w:szCs w:val="20"/>
              </w:rPr>
              <w:t>Measure</w:t>
            </w:r>
          </w:p>
        </w:tc>
        <w:tc>
          <w:tcPr>
            <w:tcW w:w="2439" w:type="dxa"/>
          </w:tcPr>
          <w:p w:rsidR="007003F3" w:rsidRPr="00585079" w:rsidRDefault="007003F3" w:rsidP="00335110">
            <w:pPr>
              <w:rPr>
                <w:sz w:val="20"/>
                <w:szCs w:val="20"/>
              </w:rPr>
            </w:pPr>
            <w:r w:rsidRPr="00585079">
              <w:rPr>
                <w:sz w:val="20"/>
                <w:szCs w:val="20"/>
              </w:rPr>
              <w:t>EUL (Years)</w:t>
            </w:r>
          </w:p>
        </w:tc>
        <w:tc>
          <w:tcPr>
            <w:tcW w:w="1268" w:type="dxa"/>
          </w:tcPr>
          <w:p w:rsidR="007003F3" w:rsidRPr="00585079" w:rsidRDefault="007003F3" w:rsidP="00335110">
            <w:pPr>
              <w:rPr>
                <w:sz w:val="20"/>
                <w:szCs w:val="20"/>
              </w:rPr>
            </w:pPr>
            <w:r w:rsidRPr="00585079">
              <w:rPr>
                <w:sz w:val="20"/>
                <w:szCs w:val="20"/>
              </w:rPr>
              <w:t>RUL (Years)</w:t>
            </w:r>
          </w:p>
        </w:tc>
      </w:tr>
      <w:tr w:rsidR="007003F3" w:rsidRPr="00585079" w:rsidTr="00335110">
        <w:trPr>
          <w:cnfStyle w:val="000000100000" w:firstRow="0" w:lastRow="0" w:firstColumn="0" w:lastColumn="0" w:oddVBand="0" w:evenVBand="0" w:oddHBand="1" w:evenHBand="0" w:firstRowFirstColumn="0" w:firstRowLastColumn="0" w:lastRowFirstColumn="0" w:lastRowLastColumn="0"/>
          <w:trHeight w:val="243"/>
          <w:jc w:val="center"/>
        </w:trPr>
        <w:tc>
          <w:tcPr>
            <w:tcW w:w="1613" w:type="dxa"/>
          </w:tcPr>
          <w:p w:rsidR="007003F3" w:rsidRPr="00585079" w:rsidRDefault="007003F3" w:rsidP="00335110">
            <w:pPr>
              <w:rPr>
                <w:sz w:val="20"/>
                <w:szCs w:val="20"/>
              </w:rPr>
            </w:pPr>
            <w:r w:rsidRPr="00585079">
              <w:rPr>
                <w:sz w:val="20"/>
                <w:szCs w:val="20"/>
              </w:rPr>
              <w:t>Non-Residential</w:t>
            </w:r>
          </w:p>
        </w:tc>
        <w:tc>
          <w:tcPr>
            <w:tcW w:w="1546" w:type="dxa"/>
          </w:tcPr>
          <w:p w:rsidR="007003F3" w:rsidRPr="00585079" w:rsidRDefault="00784C96" w:rsidP="00335110">
            <w:pPr>
              <w:rPr>
                <w:sz w:val="20"/>
                <w:szCs w:val="20"/>
              </w:rPr>
            </w:pPr>
            <w:r>
              <w:rPr>
                <w:sz w:val="20"/>
                <w:szCs w:val="20"/>
              </w:rPr>
              <w:t>Outdoor</w:t>
            </w:r>
            <w:r w:rsidR="007003F3" w:rsidRPr="00585079">
              <w:rPr>
                <w:sz w:val="20"/>
                <w:szCs w:val="20"/>
              </w:rPr>
              <w:t xml:space="preserve"> Lighting</w:t>
            </w:r>
          </w:p>
        </w:tc>
        <w:tc>
          <w:tcPr>
            <w:tcW w:w="1892" w:type="dxa"/>
          </w:tcPr>
          <w:p w:rsidR="007003F3" w:rsidRPr="00585079" w:rsidRDefault="0018028B" w:rsidP="005C2B57">
            <w:pPr>
              <w:rPr>
                <w:sz w:val="20"/>
                <w:szCs w:val="20"/>
              </w:rPr>
            </w:pPr>
            <w:r>
              <w:rPr>
                <w:sz w:val="20"/>
                <w:szCs w:val="20"/>
              </w:rPr>
              <w:t xml:space="preserve">Exterior </w:t>
            </w:r>
            <w:r w:rsidR="00077D31">
              <w:rPr>
                <w:sz w:val="20"/>
                <w:szCs w:val="20"/>
              </w:rPr>
              <w:t>LED</w:t>
            </w:r>
            <w:r w:rsidR="00784C96">
              <w:rPr>
                <w:sz w:val="20"/>
                <w:szCs w:val="20"/>
              </w:rPr>
              <w:t xml:space="preserve"> </w:t>
            </w:r>
            <w:r w:rsidR="00EA66B5">
              <w:rPr>
                <w:sz w:val="20"/>
              </w:rPr>
              <w:t xml:space="preserve">Sports and Athletic Field </w:t>
            </w:r>
            <w:r w:rsidR="001117F5">
              <w:rPr>
                <w:sz w:val="20"/>
              </w:rPr>
              <w:t>Lighting</w:t>
            </w:r>
            <w:r w:rsidR="001117F5">
              <w:rPr>
                <w:rStyle w:val="CommentReference"/>
              </w:rPr>
              <w:t xml:space="preserve"> </w:t>
            </w:r>
            <w:r w:rsidR="001117F5">
              <w:rPr>
                <w:sz w:val="20"/>
              </w:rPr>
              <w:t>Fixtures</w:t>
            </w:r>
          </w:p>
        </w:tc>
        <w:tc>
          <w:tcPr>
            <w:tcW w:w="2439" w:type="dxa"/>
          </w:tcPr>
          <w:p w:rsidR="00F0630C" w:rsidRPr="00585079" w:rsidRDefault="007A43F6" w:rsidP="00F0630C">
            <w:pPr>
              <w:rPr>
                <w:sz w:val="20"/>
                <w:szCs w:val="20"/>
              </w:rPr>
            </w:pPr>
            <w:r>
              <w:rPr>
                <w:sz w:val="20"/>
                <w:szCs w:val="20"/>
              </w:rPr>
              <w:t>EUL = Rated Life of Fixture (</w:t>
            </w:r>
            <w:r w:rsidR="00F0630C">
              <w:rPr>
                <w:sz w:val="20"/>
                <w:szCs w:val="20"/>
              </w:rPr>
              <w:t xml:space="preserve">30,000 hours) / Annual usage.  DEER provides EUL = 15 years maximum for lighting. Outdoor Sports and athletic field maximum operating hours is around 1400 hours per year.  Fixture life requirements  for 30,000 hours minimum provide EUL exceeding </w:t>
            </w:r>
            <w:r w:rsidR="001E02A0">
              <w:rPr>
                <w:sz w:val="20"/>
                <w:szCs w:val="20"/>
              </w:rPr>
              <w:t>20</w:t>
            </w:r>
            <w:r w:rsidR="00F0630C">
              <w:rPr>
                <w:sz w:val="20"/>
                <w:szCs w:val="20"/>
              </w:rPr>
              <w:t xml:space="preserve"> years</w:t>
            </w:r>
          </w:p>
          <w:p w:rsidR="007003F3" w:rsidRPr="00585079" w:rsidRDefault="007003F3" w:rsidP="001177BA">
            <w:pPr>
              <w:rPr>
                <w:sz w:val="20"/>
                <w:szCs w:val="20"/>
              </w:rPr>
            </w:pPr>
          </w:p>
        </w:tc>
        <w:tc>
          <w:tcPr>
            <w:tcW w:w="1268" w:type="dxa"/>
          </w:tcPr>
          <w:p w:rsidR="007003F3" w:rsidRPr="00585079" w:rsidRDefault="001177BA" w:rsidP="00335110">
            <w:pPr>
              <w:rPr>
                <w:sz w:val="20"/>
                <w:szCs w:val="20"/>
              </w:rPr>
            </w:pPr>
            <w:r>
              <w:rPr>
                <w:sz w:val="20"/>
                <w:szCs w:val="20"/>
              </w:rPr>
              <w:t>NA</w:t>
            </w:r>
          </w:p>
        </w:tc>
      </w:tr>
    </w:tbl>
    <w:p w:rsidR="007003F3" w:rsidRDefault="007003F3" w:rsidP="007003F3"/>
    <w:p w:rsidR="003B0A20" w:rsidRPr="003B0A20" w:rsidRDefault="003B0A20" w:rsidP="003B0A20">
      <w:r w:rsidRPr="003B0A20">
        <w:fldChar w:fldCharType="begin"/>
      </w:r>
      <w:r w:rsidRPr="003B0A20">
        <w:instrText xml:space="preserve"> REF _Ref252467071 \h </w:instrText>
      </w:r>
      <w:r w:rsidRPr="003B0A20">
        <w:fldChar w:fldCharType="separate"/>
      </w:r>
      <w:r w:rsidR="007A65EE" w:rsidRPr="00845C4C">
        <w:rPr>
          <w:sz w:val="22"/>
        </w:rPr>
        <w:t xml:space="preserve">Table </w:t>
      </w:r>
      <w:r w:rsidR="007A65EE">
        <w:rPr>
          <w:noProof/>
          <w:sz w:val="22"/>
        </w:rPr>
        <w:t>5</w:t>
      </w:r>
      <w:r w:rsidRPr="003B0A20">
        <w:fldChar w:fldCharType="end"/>
      </w:r>
      <w:r w:rsidRPr="003B0A20">
        <w:t xml:space="preserve"> identifies the EUL </w:t>
      </w:r>
      <w:r w:rsidR="002D0486">
        <w:t xml:space="preserve">and RUL </w:t>
      </w:r>
      <w:r w:rsidRPr="003B0A20">
        <w:t>IDs used in this workpaper.</w:t>
      </w:r>
    </w:p>
    <w:p w:rsidR="003B0A20" w:rsidRDefault="003B0A20" w:rsidP="003B0A20">
      <w:pPr>
        <w:rPr>
          <w:rFonts w:asciiTheme="minorHAnsi" w:hAnsiTheme="minorHAnsi" w:cstheme="minorHAnsi"/>
        </w:rPr>
      </w:pPr>
    </w:p>
    <w:p w:rsidR="003B0A20" w:rsidRPr="00845C4C" w:rsidRDefault="003B0A20" w:rsidP="003B0A20">
      <w:pPr>
        <w:pStyle w:val="Caption"/>
        <w:jc w:val="center"/>
        <w:rPr>
          <w:rFonts w:asciiTheme="minorHAnsi" w:hAnsiTheme="minorHAnsi" w:cstheme="minorHAnsi"/>
          <w:sz w:val="22"/>
        </w:rPr>
      </w:pPr>
      <w:bookmarkStart w:id="9" w:name="_Ref252467071"/>
      <w:r w:rsidRPr="00845C4C">
        <w:rPr>
          <w:sz w:val="22"/>
        </w:rPr>
        <w:t xml:space="preserve">Table </w:t>
      </w:r>
      <w:r w:rsidRPr="00845C4C">
        <w:rPr>
          <w:sz w:val="22"/>
        </w:rPr>
        <w:fldChar w:fldCharType="begin"/>
      </w:r>
      <w:r w:rsidRPr="00845C4C">
        <w:rPr>
          <w:sz w:val="22"/>
        </w:rPr>
        <w:instrText xml:space="preserve"> SEQ Table \* ARABIC </w:instrText>
      </w:r>
      <w:r w:rsidRPr="00845C4C">
        <w:rPr>
          <w:sz w:val="22"/>
        </w:rPr>
        <w:fldChar w:fldCharType="separate"/>
      </w:r>
      <w:r w:rsidR="007A65EE">
        <w:rPr>
          <w:noProof/>
          <w:sz w:val="22"/>
        </w:rPr>
        <w:t>5</w:t>
      </w:r>
      <w:r w:rsidRPr="00845C4C">
        <w:rPr>
          <w:sz w:val="22"/>
        </w:rPr>
        <w:fldChar w:fldCharType="end"/>
      </w:r>
      <w:bookmarkEnd w:id="9"/>
      <w:r w:rsidRPr="00845C4C">
        <w:rPr>
          <w:sz w:val="22"/>
        </w:rPr>
        <w:t xml:space="preserve"> EUL</w:t>
      </w:r>
      <w:r w:rsidR="002D0486">
        <w:rPr>
          <w:sz w:val="22"/>
        </w:rPr>
        <w:t>/RUL</w:t>
      </w:r>
      <w:r w:rsidRPr="00845C4C">
        <w:rPr>
          <w:sz w:val="22"/>
        </w:rPr>
        <w:t xml:space="preserve"> ID Summary</w:t>
      </w:r>
    </w:p>
    <w:tbl>
      <w:tblPr>
        <w:tblStyle w:val="TableContemporary"/>
        <w:tblW w:w="7933" w:type="dxa"/>
        <w:jc w:val="center"/>
        <w:tblLook w:val="01E0" w:firstRow="1" w:lastRow="1" w:firstColumn="1" w:lastColumn="1" w:noHBand="0" w:noVBand="0"/>
      </w:tblPr>
      <w:tblGrid>
        <w:gridCol w:w="1613"/>
        <w:gridCol w:w="2453"/>
        <w:gridCol w:w="2453"/>
        <w:gridCol w:w="1414"/>
      </w:tblGrid>
      <w:tr w:rsidR="002D0486" w:rsidRPr="003B0A20" w:rsidTr="00C40029">
        <w:trPr>
          <w:cnfStyle w:val="100000000000" w:firstRow="1" w:lastRow="0" w:firstColumn="0" w:lastColumn="0" w:oddVBand="0" w:evenVBand="0" w:oddHBand="0" w:evenHBand="0" w:firstRowFirstColumn="0" w:firstRowLastColumn="0" w:lastRowFirstColumn="0" w:lastRowLastColumn="0"/>
          <w:jc w:val="center"/>
        </w:trPr>
        <w:tc>
          <w:tcPr>
            <w:tcW w:w="1017" w:type="pct"/>
            <w:vAlign w:val="center"/>
          </w:tcPr>
          <w:p w:rsidR="002D0486" w:rsidRPr="003B0A20" w:rsidRDefault="002D0486" w:rsidP="003B0A20">
            <w:pPr>
              <w:jc w:val="center"/>
              <w:rPr>
                <w:sz w:val="20"/>
                <w:szCs w:val="20"/>
              </w:rPr>
            </w:pPr>
            <w:r w:rsidRPr="003B0A20">
              <w:rPr>
                <w:sz w:val="20"/>
                <w:szCs w:val="20"/>
              </w:rPr>
              <w:t>EUL_ID</w:t>
            </w:r>
          </w:p>
        </w:tc>
        <w:tc>
          <w:tcPr>
            <w:tcW w:w="1546" w:type="pct"/>
          </w:tcPr>
          <w:p w:rsidR="002D0486" w:rsidRPr="003B0A20" w:rsidRDefault="002D0486" w:rsidP="003B0A20">
            <w:pPr>
              <w:jc w:val="center"/>
              <w:rPr>
                <w:sz w:val="20"/>
                <w:szCs w:val="20"/>
              </w:rPr>
            </w:pPr>
            <w:r>
              <w:rPr>
                <w:sz w:val="20"/>
                <w:szCs w:val="20"/>
              </w:rPr>
              <w:t>RUL-ID</w:t>
            </w:r>
          </w:p>
        </w:tc>
        <w:tc>
          <w:tcPr>
            <w:tcW w:w="1546" w:type="pct"/>
            <w:vAlign w:val="center"/>
          </w:tcPr>
          <w:p w:rsidR="002D0486" w:rsidRPr="003B0A20" w:rsidRDefault="002D0486" w:rsidP="003B0A20">
            <w:pPr>
              <w:jc w:val="center"/>
              <w:rPr>
                <w:sz w:val="20"/>
                <w:szCs w:val="20"/>
              </w:rPr>
            </w:pPr>
            <w:r w:rsidRPr="003B0A20">
              <w:rPr>
                <w:sz w:val="20"/>
                <w:szCs w:val="20"/>
              </w:rPr>
              <w:t>Description</w:t>
            </w:r>
          </w:p>
        </w:tc>
        <w:tc>
          <w:tcPr>
            <w:tcW w:w="891" w:type="pct"/>
            <w:vAlign w:val="center"/>
          </w:tcPr>
          <w:p w:rsidR="002D0486" w:rsidRPr="003B0A20" w:rsidRDefault="002D0486" w:rsidP="003B0A20">
            <w:pPr>
              <w:jc w:val="center"/>
              <w:rPr>
                <w:sz w:val="20"/>
                <w:szCs w:val="20"/>
              </w:rPr>
            </w:pPr>
            <w:r w:rsidRPr="003B0A20">
              <w:rPr>
                <w:sz w:val="20"/>
                <w:szCs w:val="20"/>
              </w:rPr>
              <w:t>Sector</w:t>
            </w:r>
          </w:p>
        </w:tc>
      </w:tr>
      <w:tr w:rsidR="002D0486" w:rsidRPr="003B0A20" w:rsidTr="00C40029">
        <w:trPr>
          <w:cnfStyle w:val="000000100000" w:firstRow="0" w:lastRow="0" w:firstColumn="0" w:lastColumn="0" w:oddVBand="0" w:evenVBand="0" w:oddHBand="1" w:evenHBand="0" w:firstRowFirstColumn="0" w:firstRowLastColumn="0" w:lastRowFirstColumn="0" w:lastRowLastColumn="0"/>
          <w:jc w:val="center"/>
        </w:trPr>
        <w:tc>
          <w:tcPr>
            <w:tcW w:w="1017" w:type="pct"/>
            <w:vAlign w:val="center"/>
          </w:tcPr>
          <w:p w:rsidR="002D0486" w:rsidRPr="003B0A20" w:rsidRDefault="002D0486" w:rsidP="003B0A20">
            <w:pPr>
              <w:jc w:val="center"/>
              <w:rPr>
                <w:sz w:val="20"/>
                <w:szCs w:val="20"/>
              </w:rPr>
            </w:pPr>
            <w:proofErr w:type="spellStart"/>
            <w:r>
              <w:rPr>
                <w:sz w:val="20"/>
                <w:szCs w:val="20"/>
              </w:rPr>
              <w:t>OLtg</w:t>
            </w:r>
            <w:proofErr w:type="spellEnd"/>
            <w:r>
              <w:rPr>
                <w:sz w:val="20"/>
                <w:szCs w:val="20"/>
              </w:rPr>
              <w:t>-LED</w:t>
            </w:r>
          </w:p>
        </w:tc>
        <w:tc>
          <w:tcPr>
            <w:tcW w:w="1546" w:type="pct"/>
          </w:tcPr>
          <w:p w:rsidR="002D0486" w:rsidRDefault="002D0486" w:rsidP="00E00E83">
            <w:pPr>
              <w:jc w:val="center"/>
              <w:rPr>
                <w:sz w:val="20"/>
                <w:szCs w:val="20"/>
              </w:rPr>
            </w:pPr>
          </w:p>
        </w:tc>
        <w:tc>
          <w:tcPr>
            <w:tcW w:w="1546" w:type="pct"/>
            <w:vAlign w:val="center"/>
          </w:tcPr>
          <w:p w:rsidR="002D0486" w:rsidRPr="003B0A20" w:rsidRDefault="002D0486" w:rsidP="00E00E83">
            <w:pPr>
              <w:jc w:val="center"/>
              <w:rPr>
                <w:sz w:val="20"/>
                <w:szCs w:val="20"/>
              </w:rPr>
            </w:pPr>
            <w:r>
              <w:rPr>
                <w:sz w:val="20"/>
                <w:szCs w:val="20"/>
              </w:rPr>
              <w:t>LED Lighting</w:t>
            </w:r>
          </w:p>
        </w:tc>
        <w:tc>
          <w:tcPr>
            <w:tcW w:w="891" w:type="pct"/>
            <w:vAlign w:val="center"/>
          </w:tcPr>
          <w:p w:rsidR="002D0486" w:rsidRPr="003B0A20" w:rsidRDefault="002D0486" w:rsidP="003B0A20">
            <w:pPr>
              <w:jc w:val="center"/>
              <w:rPr>
                <w:sz w:val="20"/>
                <w:szCs w:val="20"/>
              </w:rPr>
            </w:pPr>
            <w:r>
              <w:rPr>
                <w:sz w:val="20"/>
                <w:szCs w:val="20"/>
              </w:rPr>
              <w:t>CC</w:t>
            </w:r>
          </w:p>
        </w:tc>
      </w:tr>
      <w:tr w:rsidR="002D0486" w:rsidRPr="003B0A20" w:rsidTr="00C40029">
        <w:trPr>
          <w:cnfStyle w:val="000000010000" w:firstRow="0" w:lastRow="0" w:firstColumn="0" w:lastColumn="0" w:oddVBand="0" w:evenVBand="0" w:oddHBand="0" w:evenHBand="1" w:firstRowFirstColumn="0" w:firstRowLastColumn="0" w:lastRowFirstColumn="0" w:lastRowLastColumn="0"/>
          <w:jc w:val="center"/>
        </w:trPr>
        <w:tc>
          <w:tcPr>
            <w:tcW w:w="1017" w:type="pct"/>
            <w:vAlign w:val="center"/>
          </w:tcPr>
          <w:p w:rsidR="002D0486" w:rsidRDefault="002D0486" w:rsidP="003B0A20">
            <w:pPr>
              <w:jc w:val="center"/>
              <w:rPr>
                <w:sz w:val="20"/>
                <w:szCs w:val="20"/>
              </w:rPr>
            </w:pPr>
          </w:p>
        </w:tc>
        <w:tc>
          <w:tcPr>
            <w:tcW w:w="1546" w:type="pct"/>
          </w:tcPr>
          <w:p w:rsidR="002D0486" w:rsidRDefault="002D0486" w:rsidP="00E00E83">
            <w:pPr>
              <w:jc w:val="center"/>
              <w:rPr>
                <w:sz w:val="20"/>
                <w:szCs w:val="20"/>
              </w:rPr>
            </w:pPr>
            <w:proofErr w:type="spellStart"/>
            <w:r>
              <w:rPr>
                <w:sz w:val="20"/>
                <w:szCs w:val="20"/>
              </w:rPr>
              <w:t>OLtg</w:t>
            </w:r>
            <w:proofErr w:type="spellEnd"/>
            <w:r>
              <w:rPr>
                <w:sz w:val="20"/>
                <w:szCs w:val="20"/>
              </w:rPr>
              <w:t>-HPS</w:t>
            </w:r>
          </w:p>
        </w:tc>
        <w:tc>
          <w:tcPr>
            <w:tcW w:w="1546" w:type="pct"/>
            <w:vAlign w:val="center"/>
          </w:tcPr>
          <w:p w:rsidR="002D0486" w:rsidRDefault="002D0486" w:rsidP="002D0486">
            <w:pPr>
              <w:jc w:val="center"/>
              <w:rPr>
                <w:sz w:val="20"/>
                <w:szCs w:val="20"/>
              </w:rPr>
            </w:pPr>
            <w:r>
              <w:rPr>
                <w:sz w:val="20"/>
                <w:szCs w:val="20"/>
              </w:rPr>
              <w:t>HID Lighting</w:t>
            </w:r>
          </w:p>
        </w:tc>
        <w:tc>
          <w:tcPr>
            <w:tcW w:w="891" w:type="pct"/>
            <w:vAlign w:val="center"/>
          </w:tcPr>
          <w:p w:rsidR="002D0486" w:rsidRDefault="002D0486" w:rsidP="003B0A20">
            <w:pPr>
              <w:jc w:val="center"/>
              <w:rPr>
                <w:sz w:val="20"/>
                <w:szCs w:val="20"/>
              </w:rPr>
            </w:pPr>
            <w:r>
              <w:rPr>
                <w:sz w:val="20"/>
                <w:szCs w:val="20"/>
              </w:rPr>
              <w:t>CC</w:t>
            </w:r>
          </w:p>
        </w:tc>
      </w:tr>
    </w:tbl>
    <w:p w:rsidR="003B0A20" w:rsidRPr="007003F3" w:rsidRDefault="003B0A20" w:rsidP="007003F3"/>
    <w:p w:rsidR="00E16609" w:rsidRPr="00441957" w:rsidRDefault="00824F1C" w:rsidP="00824F1C">
      <w:pPr>
        <w:pStyle w:val="Heading2"/>
        <w:rPr>
          <w:rFonts w:asciiTheme="minorHAnsi" w:hAnsiTheme="minorHAnsi" w:cstheme="minorHAnsi"/>
        </w:rPr>
      </w:pPr>
      <w:proofErr w:type="gramStart"/>
      <w:r>
        <w:rPr>
          <w:rFonts w:asciiTheme="minorHAnsi" w:hAnsiTheme="minorHAnsi" w:cstheme="minorHAnsi"/>
        </w:rPr>
        <w:t xml:space="preserve">1.5  </w:t>
      </w:r>
      <w:r w:rsidR="004E01F5" w:rsidRPr="000F130A">
        <w:rPr>
          <w:rFonts w:asciiTheme="minorHAnsi" w:hAnsiTheme="minorHAnsi" w:cstheme="minorHAnsi"/>
        </w:rPr>
        <w:t>Net</w:t>
      </w:r>
      <w:proofErr w:type="gramEnd"/>
      <w:r w:rsidR="004E01F5" w:rsidRPr="000F130A">
        <w:rPr>
          <w:rFonts w:asciiTheme="minorHAnsi" w:hAnsiTheme="minorHAnsi" w:cstheme="minorHAnsi"/>
        </w:rPr>
        <w:t xml:space="preserve">-to-Gross Ratios </w:t>
      </w:r>
      <w:r w:rsidR="00E16609" w:rsidRPr="000F130A">
        <w:rPr>
          <w:rFonts w:asciiTheme="minorHAnsi" w:hAnsiTheme="minorHAnsi" w:cstheme="minorHAnsi"/>
        </w:rPr>
        <w:t>for Different Program Strategies</w:t>
      </w:r>
      <w:bookmarkEnd w:id="7"/>
    </w:p>
    <w:p w:rsidR="00CF268E" w:rsidRDefault="00CF268E" w:rsidP="00CF268E">
      <w:r w:rsidRPr="00BD3931">
        <w:t>The NTG value was obtained from the “DEER2011_NTGR_2012-05-16.xls” on the DEER website as required by Version 4 of the California Public Utilities Commission (CPUC) Energy Efficiency Policy Manual [132]. The r</w:t>
      </w:r>
      <w:r w:rsidR="007145C3">
        <w:t>elevant NTGR for the</w:t>
      </w:r>
      <w:r w:rsidRPr="00BD3931">
        <w:t xml:space="preserve"> measure</w:t>
      </w:r>
      <w:r w:rsidR="007145C3">
        <w:t>s are shown in</w:t>
      </w:r>
      <w:r w:rsidR="007145C3" w:rsidRPr="00FD0509">
        <w:t xml:space="preserve"> </w:t>
      </w:r>
      <w:r w:rsidR="00FD0509" w:rsidRPr="00FD0509">
        <w:fldChar w:fldCharType="begin"/>
      </w:r>
      <w:r w:rsidR="00FD0509" w:rsidRPr="00FD0509">
        <w:instrText xml:space="preserve"> REF _Ref251862157 \h </w:instrText>
      </w:r>
      <w:r w:rsidR="00FD0509" w:rsidRPr="00FD0509">
        <w:fldChar w:fldCharType="separate"/>
      </w:r>
      <w:r w:rsidR="007A65EE" w:rsidRPr="006877BC">
        <w:rPr>
          <w:sz w:val="22"/>
          <w:szCs w:val="22"/>
        </w:rPr>
        <w:t xml:space="preserve">Table </w:t>
      </w:r>
      <w:r w:rsidR="007A65EE">
        <w:rPr>
          <w:noProof/>
          <w:sz w:val="22"/>
          <w:szCs w:val="22"/>
        </w:rPr>
        <w:t>6</w:t>
      </w:r>
      <w:r w:rsidR="00FD0509" w:rsidRPr="00FD0509">
        <w:fldChar w:fldCharType="end"/>
      </w:r>
      <w:r w:rsidR="00FD0509" w:rsidRPr="00FD0509">
        <w:t xml:space="preserve"> </w:t>
      </w:r>
      <w:r w:rsidRPr="00BD3931">
        <w:t>below.</w:t>
      </w:r>
    </w:p>
    <w:p w:rsidR="007145C3" w:rsidRDefault="007145C3" w:rsidP="00CF268E"/>
    <w:p w:rsidR="007145C3" w:rsidRPr="006877BC" w:rsidRDefault="007145C3" w:rsidP="007145C3">
      <w:pPr>
        <w:pStyle w:val="Caption"/>
        <w:jc w:val="center"/>
        <w:rPr>
          <w:sz w:val="22"/>
          <w:szCs w:val="22"/>
        </w:rPr>
      </w:pPr>
      <w:bookmarkStart w:id="10" w:name="_Ref251862157"/>
      <w:r w:rsidRPr="006877BC">
        <w:rPr>
          <w:sz w:val="22"/>
          <w:szCs w:val="22"/>
        </w:rPr>
        <w:t xml:space="preserve">Table </w:t>
      </w:r>
      <w:r w:rsidRPr="006877BC">
        <w:rPr>
          <w:sz w:val="22"/>
          <w:szCs w:val="22"/>
        </w:rPr>
        <w:fldChar w:fldCharType="begin"/>
      </w:r>
      <w:r w:rsidRPr="006877BC">
        <w:rPr>
          <w:sz w:val="22"/>
          <w:szCs w:val="22"/>
        </w:rPr>
        <w:instrText xml:space="preserve"> SEQ Table \* ARABIC </w:instrText>
      </w:r>
      <w:r w:rsidRPr="006877BC">
        <w:rPr>
          <w:sz w:val="22"/>
          <w:szCs w:val="22"/>
        </w:rPr>
        <w:fldChar w:fldCharType="separate"/>
      </w:r>
      <w:r w:rsidR="007A65EE">
        <w:rPr>
          <w:noProof/>
          <w:sz w:val="22"/>
          <w:szCs w:val="22"/>
        </w:rPr>
        <w:t>6</w:t>
      </w:r>
      <w:r w:rsidRPr="006877BC">
        <w:rPr>
          <w:sz w:val="22"/>
          <w:szCs w:val="22"/>
        </w:rPr>
        <w:fldChar w:fldCharType="end"/>
      </w:r>
      <w:bookmarkEnd w:id="10"/>
      <w:r w:rsidRPr="006877BC" w:rsidDel="00AF3016">
        <w:rPr>
          <w:sz w:val="22"/>
          <w:szCs w:val="22"/>
        </w:rPr>
        <w:t xml:space="preserve"> </w:t>
      </w:r>
      <w:r w:rsidRPr="006877BC">
        <w:rPr>
          <w:sz w:val="22"/>
          <w:szCs w:val="22"/>
        </w:rPr>
        <w:t>Net-to-Gross Ratio</w:t>
      </w:r>
    </w:p>
    <w:tbl>
      <w:tblPr>
        <w:tblStyle w:val="TableContemporary"/>
        <w:tblW w:w="7890" w:type="dxa"/>
        <w:jc w:val="center"/>
        <w:tblLook w:val="01E0" w:firstRow="1" w:lastRow="1" w:firstColumn="1" w:lastColumn="1" w:noHBand="0" w:noVBand="0"/>
      </w:tblPr>
      <w:tblGrid>
        <w:gridCol w:w="1475"/>
        <w:gridCol w:w="3098"/>
        <w:gridCol w:w="873"/>
        <w:gridCol w:w="1150"/>
        <w:gridCol w:w="1294"/>
      </w:tblGrid>
      <w:tr w:rsidR="00592007" w:rsidRPr="00787167" w:rsidTr="00B72B31">
        <w:trPr>
          <w:cnfStyle w:val="100000000000" w:firstRow="1" w:lastRow="0" w:firstColumn="0" w:lastColumn="0" w:oddVBand="0" w:evenVBand="0" w:oddHBand="0" w:evenHBand="0" w:firstRowFirstColumn="0" w:firstRowLastColumn="0" w:lastRowFirstColumn="0" w:lastRowLastColumn="0"/>
          <w:jc w:val="center"/>
        </w:trPr>
        <w:tc>
          <w:tcPr>
            <w:tcW w:w="935" w:type="pct"/>
            <w:vAlign w:val="center"/>
          </w:tcPr>
          <w:p w:rsidR="00592007" w:rsidRPr="00787167" w:rsidRDefault="00592007" w:rsidP="007145C3">
            <w:pPr>
              <w:jc w:val="center"/>
              <w:rPr>
                <w:sz w:val="20"/>
                <w:szCs w:val="20"/>
              </w:rPr>
            </w:pPr>
            <w:r w:rsidRPr="00787167">
              <w:rPr>
                <w:sz w:val="20"/>
                <w:szCs w:val="20"/>
              </w:rPr>
              <w:t>NTGR_ID*</w:t>
            </w:r>
          </w:p>
        </w:tc>
        <w:tc>
          <w:tcPr>
            <w:tcW w:w="1963" w:type="pct"/>
            <w:vAlign w:val="center"/>
          </w:tcPr>
          <w:p w:rsidR="00592007" w:rsidRPr="00787167" w:rsidRDefault="00592007" w:rsidP="007145C3">
            <w:pPr>
              <w:jc w:val="center"/>
              <w:rPr>
                <w:sz w:val="20"/>
                <w:szCs w:val="20"/>
              </w:rPr>
            </w:pPr>
            <w:r w:rsidRPr="00787167">
              <w:rPr>
                <w:sz w:val="20"/>
                <w:szCs w:val="20"/>
              </w:rPr>
              <w:t>Description*</w:t>
            </w:r>
          </w:p>
        </w:tc>
        <w:tc>
          <w:tcPr>
            <w:tcW w:w="553" w:type="pct"/>
            <w:vAlign w:val="center"/>
          </w:tcPr>
          <w:p w:rsidR="00592007" w:rsidRPr="00787167" w:rsidRDefault="00592007" w:rsidP="007145C3">
            <w:pPr>
              <w:jc w:val="center"/>
              <w:rPr>
                <w:sz w:val="20"/>
                <w:szCs w:val="20"/>
              </w:rPr>
            </w:pPr>
            <w:r w:rsidRPr="00787167">
              <w:rPr>
                <w:sz w:val="20"/>
                <w:szCs w:val="20"/>
              </w:rPr>
              <w:t>Sector*</w:t>
            </w:r>
          </w:p>
        </w:tc>
        <w:tc>
          <w:tcPr>
            <w:tcW w:w="729" w:type="pct"/>
            <w:vAlign w:val="center"/>
          </w:tcPr>
          <w:p w:rsidR="00592007" w:rsidRPr="00787167" w:rsidRDefault="00592007" w:rsidP="007145C3">
            <w:pPr>
              <w:jc w:val="center"/>
              <w:rPr>
                <w:sz w:val="20"/>
                <w:szCs w:val="20"/>
              </w:rPr>
            </w:pPr>
            <w:proofErr w:type="spellStart"/>
            <w:r w:rsidRPr="00787167">
              <w:rPr>
                <w:sz w:val="20"/>
                <w:szCs w:val="20"/>
              </w:rPr>
              <w:t>BldgType</w:t>
            </w:r>
            <w:proofErr w:type="spellEnd"/>
            <w:r w:rsidRPr="00787167">
              <w:rPr>
                <w:sz w:val="20"/>
                <w:szCs w:val="20"/>
              </w:rPr>
              <w:t>*</w:t>
            </w:r>
          </w:p>
        </w:tc>
        <w:tc>
          <w:tcPr>
            <w:tcW w:w="820" w:type="pct"/>
          </w:tcPr>
          <w:p w:rsidR="00592007" w:rsidRPr="00787167" w:rsidRDefault="00592007" w:rsidP="007145C3">
            <w:pPr>
              <w:jc w:val="center"/>
              <w:rPr>
                <w:sz w:val="20"/>
                <w:szCs w:val="20"/>
              </w:rPr>
            </w:pPr>
            <w:proofErr w:type="spellStart"/>
            <w:r w:rsidRPr="00787167">
              <w:rPr>
                <w:sz w:val="20"/>
                <w:szCs w:val="20"/>
              </w:rPr>
              <w:t>ProgDelivID</w:t>
            </w:r>
            <w:proofErr w:type="spellEnd"/>
          </w:p>
        </w:tc>
      </w:tr>
      <w:tr w:rsidR="00592007" w:rsidRPr="00787167" w:rsidTr="00B72B31">
        <w:trPr>
          <w:cnfStyle w:val="000000100000" w:firstRow="0" w:lastRow="0" w:firstColumn="0" w:lastColumn="0" w:oddVBand="0" w:evenVBand="0" w:oddHBand="1" w:evenHBand="0" w:firstRowFirstColumn="0" w:firstRowLastColumn="0" w:lastRowFirstColumn="0" w:lastRowLastColumn="0"/>
          <w:jc w:val="center"/>
        </w:trPr>
        <w:tc>
          <w:tcPr>
            <w:tcW w:w="935" w:type="pct"/>
            <w:vAlign w:val="center"/>
          </w:tcPr>
          <w:p w:rsidR="00592007" w:rsidRPr="0013394A" w:rsidRDefault="00592007" w:rsidP="007145C3">
            <w:pPr>
              <w:jc w:val="center"/>
              <w:rPr>
                <w:sz w:val="20"/>
                <w:szCs w:val="20"/>
              </w:rPr>
            </w:pPr>
            <w:r w:rsidRPr="00F6703F">
              <w:rPr>
                <w:sz w:val="20"/>
                <w:szCs w:val="20"/>
              </w:rPr>
              <w:t>ET-Default</w:t>
            </w:r>
          </w:p>
        </w:tc>
        <w:tc>
          <w:tcPr>
            <w:tcW w:w="1963" w:type="pct"/>
            <w:vAlign w:val="center"/>
          </w:tcPr>
          <w:p w:rsidR="00592007" w:rsidRPr="0013394A" w:rsidRDefault="00592007" w:rsidP="007145C3">
            <w:pPr>
              <w:jc w:val="center"/>
              <w:rPr>
                <w:sz w:val="20"/>
                <w:szCs w:val="20"/>
              </w:rPr>
            </w:pPr>
            <w:r w:rsidRPr="00F6703F">
              <w:rPr>
                <w:sz w:val="20"/>
                <w:szCs w:val="20"/>
              </w:rPr>
              <w:t>Emerging Technologies approved by ED through work paper review</w:t>
            </w:r>
          </w:p>
        </w:tc>
        <w:tc>
          <w:tcPr>
            <w:tcW w:w="553" w:type="pct"/>
            <w:vAlign w:val="center"/>
          </w:tcPr>
          <w:p w:rsidR="00592007" w:rsidRPr="0013394A" w:rsidRDefault="00592007" w:rsidP="007145C3">
            <w:pPr>
              <w:jc w:val="center"/>
              <w:rPr>
                <w:sz w:val="20"/>
                <w:szCs w:val="20"/>
              </w:rPr>
            </w:pPr>
            <w:r>
              <w:rPr>
                <w:sz w:val="20"/>
                <w:szCs w:val="20"/>
              </w:rPr>
              <w:t>All</w:t>
            </w:r>
          </w:p>
        </w:tc>
        <w:tc>
          <w:tcPr>
            <w:tcW w:w="729" w:type="pct"/>
            <w:vAlign w:val="center"/>
          </w:tcPr>
          <w:p w:rsidR="00592007" w:rsidRPr="0013394A" w:rsidRDefault="00592007" w:rsidP="007145C3">
            <w:pPr>
              <w:jc w:val="center"/>
              <w:rPr>
                <w:sz w:val="20"/>
                <w:szCs w:val="20"/>
              </w:rPr>
            </w:pPr>
            <w:r>
              <w:rPr>
                <w:sz w:val="20"/>
                <w:szCs w:val="20"/>
              </w:rPr>
              <w:t>Any</w:t>
            </w:r>
          </w:p>
        </w:tc>
        <w:tc>
          <w:tcPr>
            <w:tcW w:w="820" w:type="pct"/>
            <w:vAlign w:val="center"/>
          </w:tcPr>
          <w:p w:rsidR="00592007" w:rsidRPr="0013394A" w:rsidRDefault="00592007" w:rsidP="007145C3">
            <w:pPr>
              <w:jc w:val="center"/>
              <w:rPr>
                <w:sz w:val="20"/>
                <w:szCs w:val="20"/>
              </w:rPr>
            </w:pPr>
            <w:r>
              <w:rPr>
                <w:sz w:val="20"/>
                <w:szCs w:val="20"/>
              </w:rPr>
              <w:t>All</w:t>
            </w:r>
          </w:p>
        </w:tc>
      </w:tr>
      <w:tr w:rsidR="00592007" w:rsidRPr="00787167" w:rsidTr="00B72B31">
        <w:trPr>
          <w:cnfStyle w:val="000000010000" w:firstRow="0" w:lastRow="0" w:firstColumn="0" w:lastColumn="0" w:oddVBand="0" w:evenVBand="0" w:oddHBand="0" w:evenHBand="1" w:firstRowFirstColumn="0" w:firstRowLastColumn="0" w:lastRowFirstColumn="0" w:lastRowLastColumn="0"/>
          <w:jc w:val="center"/>
        </w:trPr>
        <w:tc>
          <w:tcPr>
            <w:tcW w:w="935" w:type="pct"/>
            <w:vAlign w:val="center"/>
          </w:tcPr>
          <w:p w:rsidR="00592007" w:rsidRPr="0013394A" w:rsidRDefault="00592007" w:rsidP="007145C3">
            <w:pPr>
              <w:jc w:val="center"/>
              <w:rPr>
                <w:sz w:val="20"/>
                <w:szCs w:val="20"/>
              </w:rPr>
            </w:pPr>
            <w:r w:rsidRPr="0013394A">
              <w:rPr>
                <w:sz w:val="20"/>
                <w:szCs w:val="20"/>
              </w:rPr>
              <w:t>Com-Default&gt;2yrs</w:t>
            </w:r>
          </w:p>
        </w:tc>
        <w:tc>
          <w:tcPr>
            <w:tcW w:w="1963" w:type="pct"/>
            <w:vAlign w:val="center"/>
          </w:tcPr>
          <w:p w:rsidR="00592007" w:rsidRPr="0013394A" w:rsidRDefault="00592007" w:rsidP="007145C3">
            <w:pPr>
              <w:jc w:val="center"/>
              <w:rPr>
                <w:sz w:val="20"/>
                <w:szCs w:val="20"/>
              </w:rPr>
            </w:pPr>
            <w:r w:rsidRPr="0013394A">
              <w:rPr>
                <w:sz w:val="20"/>
                <w:szCs w:val="20"/>
              </w:rPr>
              <w:t>All other EEMs with no evaluated NTGR; existing EEM in programs with same delivery mechanism for more than 2 years</w:t>
            </w:r>
          </w:p>
        </w:tc>
        <w:tc>
          <w:tcPr>
            <w:tcW w:w="553" w:type="pct"/>
            <w:vAlign w:val="center"/>
          </w:tcPr>
          <w:p w:rsidR="00592007" w:rsidRPr="0013394A" w:rsidRDefault="00592007" w:rsidP="007145C3">
            <w:pPr>
              <w:jc w:val="center"/>
              <w:rPr>
                <w:sz w:val="20"/>
                <w:szCs w:val="20"/>
              </w:rPr>
            </w:pPr>
            <w:r w:rsidRPr="0013394A">
              <w:rPr>
                <w:sz w:val="20"/>
                <w:szCs w:val="20"/>
              </w:rPr>
              <w:t>Com</w:t>
            </w:r>
          </w:p>
        </w:tc>
        <w:tc>
          <w:tcPr>
            <w:tcW w:w="729" w:type="pct"/>
            <w:vAlign w:val="center"/>
          </w:tcPr>
          <w:p w:rsidR="00592007" w:rsidRPr="0013394A" w:rsidRDefault="00592007" w:rsidP="007145C3">
            <w:pPr>
              <w:jc w:val="center"/>
              <w:rPr>
                <w:sz w:val="20"/>
                <w:szCs w:val="20"/>
              </w:rPr>
            </w:pPr>
            <w:r w:rsidRPr="0013394A">
              <w:rPr>
                <w:sz w:val="20"/>
                <w:szCs w:val="20"/>
              </w:rPr>
              <w:t>Any</w:t>
            </w:r>
          </w:p>
        </w:tc>
        <w:tc>
          <w:tcPr>
            <w:tcW w:w="820" w:type="pct"/>
            <w:vAlign w:val="center"/>
          </w:tcPr>
          <w:p w:rsidR="00592007" w:rsidRPr="0013394A" w:rsidRDefault="00592007" w:rsidP="007145C3">
            <w:pPr>
              <w:jc w:val="center"/>
              <w:rPr>
                <w:sz w:val="20"/>
                <w:szCs w:val="20"/>
              </w:rPr>
            </w:pPr>
            <w:r w:rsidRPr="0013394A">
              <w:rPr>
                <w:sz w:val="20"/>
                <w:szCs w:val="20"/>
              </w:rPr>
              <w:t>All</w:t>
            </w:r>
          </w:p>
        </w:tc>
      </w:tr>
      <w:tr w:rsidR="00592007" w:rsidRPr="00657775" w:rsidTr="00B72B31">
        <w:trPr>
          <w:cnfStyle w:val="000000100000" w:firstRow="0" w:lastRow="0" w:firstColumn="0" w:lastColumn="0" w:oddVBand="0" w:evenVBand="0" w:oddHBand="1" w:evenHBand="0" w:firstRowFirstColumn="0" w:firstRowLastColumn="0" w:lastRowFirstColumn="0" w:lastRowLastColumn="0"/>
          <w:jc w:val="center"/>
        </w:trPr>
        <w:tc>
          <w:tcPr>
            <w:tcW w:w="935" w:type="pct"/>
            <w:vAlign w:val="center"/>
          </w:tcPr>
          <w:p w:rsidR="00592007" w:rsidRPr="0013394A" w:rsidRDefault="00592007" w:rsidP="007145C3">
            <w:pPr>
              <w:jc w:val="center"/>
              <w:rPr>
                <w:sz w:val="20"/>
                <w:szCs w:val="20"/>
              </w:rPr>
            </w:pPr>
            <w:proofErr w:type="spellStart"/>
            <w:r w:rsidRPr="0013394A">
              <w:rPr>
                <w:sz w:val="20"/>
                <w:szCs w:val="20"/>
              </w:rPr>
              <w:t>Ind</w:t>
            </w:r>
            <w:proofErr w:type="spellEnd"/>
            <w:r w:rsidRPr="0013394A">
              <w:rPr>
                <w:sz w:val="20"/>
                <w:szCs w:val="20"/>
              </w:rPr>
              <w:t>-Default&gt;2yrs</w:t>
            </w:r>
          </w:p>
        </w:tc>
        <w:tc>
          <w:tcPr>
            <w:tcW w:w="1963" w:type="pct"/>
            <w:vAlign w:val="center"/>
          </w:tcPr>
          <w:p w:rsidR="00592007" w:rsidRPr="0013394A" w:rsidRDefault="00592007" w:rsidP="007145C3">
            <w:pPr>
              <w:jc w:val="center"/>
              <w:rPr>
                <w:sz w:val="20"/>
                <w:szCs w:val="20"/>
              </w:rPr>
            </w:pPr>
            <w:r w:rsidRPr="0013394A">
              <w:rPr>
                <w:sz w:val="20"/>
                <w:szCs w:val="20"/>
              </w:rPr>
              <w:t>All other EEMs with no evaluated NTGR; existing EEM in programs with same delivery mechanism for more than 2 years</w:t>
            </w:r>
          </w:p>
        </w:tc>
        <w:tc>
          <w:tcPr>
            <w:tcW w:w="553" w:type="pct"/>
            <w:vAlign w:val="center"/>
          </w:tcPr>
          <w:p w:rsidR="00592007" w:rsidRPr="0013394A" w:rsidRDefault="00592007" w:rsidP="007145C3">
            <w:pPr>
              <w:jc w:val="center"/>
              <w:rPr>
                <w:sz w:val="20"/>
                <w:szCs w:val="20"/>
              </w:rPr>
            </w:pPr>
            <w:proofErr w:type="spellStart"/>
            <w:r w:rsidRPr="0013394A">
              <w:rPr>
                <w:sz w:val="20"/>
                <w:szCs w:val="20"/>
              </w:rPr>
              <w:t>Ind</w:t>
            </w:r>
            <w:proofErr w:type="spellEnd"/>
          </w:p>
        </w:tc>
        <w:tc>
          <w:tcPr>
            <w:tcW w:w="729" w:type="pct"/>
            <w:vAlign w:val="center"/>
          </w:tcPr>
          <w:p w:rsidR="00592007" w:rsidRPr="0013394A" w:rsidRDefault="00592007" w:rsidP="007145C3">
            <w:pPr>
              <w:jc w:val="center"/>
              <w:rPr>
                <w:sz w:val="20"/>
                <w:szCs w:val="20"/>
              </w:rPr>
            </w:pPr>
            <w:r w:rsidRPr="0013394A">
              <w:rPr>
                <w:sz w:val="20"/>
                <w:szCs w:val="20"/>
              </w:rPr>
              <w:t>Any</w:t>
            </w:r>
          </w:p>
        </w:tc>
        <w:tc>
          <w:tcPr>
            <w:tcW w:w="820" w:type="pct"/>
            <w:vAlign w:val="center"/>
          </w:tcPr>
          <w:p w:rsidR="00592007" w:rsidRPr="0013394A" w:rsidRDefault="00592007" w:rsidP="007145C3">
            <w:pPr>
              <w:jc w:val="center"/>
              <w:rPr>
                <w:sz w:val="20"/>
                <w:szCs w:val="20"/>
              </w:rPr>
            </w:pPr>
            <w:r w:rsidRPr="0013394A">
              <w:rPr>
                <w:sz w:val="20"/>
                <w:szCs w:val="20"/>
              </w:rPr>
              <w:t>All</w:t>
            </w:r>
          </w:p>
        </w:tc>
      </w:tr>
      <w:tr w:rsidR="00592007" w:rsidRPr="00657775" w:rsidTr="00B72B31">
        <w:trPr>
          <w:cnfStyle w:val="000000010000" w:firstRow="0" w:lastRow="0" w:firstColumn="0" w:lastColumn="0" w:oddVBand="0" w:evenVBand="0" w:oddHBand="0" w:evenHBand="1" w:firstRowFirstColumn="0" w:firstRowLastColumn="0" w:lastRowFirstColumn="0" w:lastRowLastColumn="0"/>
          <w:jc w:val="center"/>
        </w:trPr>
        <w:tc>
          <w:tcPr>
            <w:tcW w:w="935" w:type="pct"/>
            <w:vAlign w:val="center"/>
          </w:tcPr>
          <w:p w:rsidR="00592007" w:rsidRPr="0013394A" w:rsidRDefault="00592007" w:rsidP="007145C3">
            <w:pPr>
              <w:jc w:val="center"/>
              <w:rPr>
                <w:sz w:val="20"/>
                <w:szCs w:val="20"/>
              </w:rPr>
            </w:pPr>
            <w:proofErr w:type="spellStart"/>
            <w:r w:rsidRPr="0013394A">
              <w:rPr>
                <w:sz w:val="20"/>
                <w:szCs w:val="20"/>
              </w:rPr>
              <w:t>Agric</w:t>
            </w:r>
            <w:proofErr w:type="spellEnd"/>
            <w:r w:rsidRPr="0013394A">
              <w:rPr>
                <w:sz w:val="20"/>
                <w:szCs w:val="20"/>
              </w:rPr>
              <w:t>-Default&gt;2yrs</w:t>
            </w:r>
          </w:p>
        </w:tc>
        <w:tc>
          <w:tcPr>
            <w:tcW w:w="1963" w:type="pct"/>
            <w:vAlign w:val="center"/>
          </w:tcPr>
          <w:p w:rsidR="00592007" w:rsidRPr="0013394A" w:rsidRDefault="00592007" w:rsidP="007145C3">
            <w:pPr>
              <w:jc w:val="center"/>
              <w:rPr>
                <w:sz w:val="20"/>
                <w:szCs w:val="20"/>
              </w:rPr>
            </w:pPr>
            <w:r w:rsidRPr="0013394A">
              <w:rPr>
                <w:sz w:val="20"/>
                <w:szCs w:val="20"/>
              </w:rPr>
              <w:t>All other EEMs with no evaluated NTGR; existing EEM in programs with same delivery mechanism for more than 2 years</w:t>
            </w:r>
          </w:p>
        </w:tc>
        <w:tc>
          <w:tcPr>
            <w:tcW w:w="553" w:type="pct"/>
            <w:vAlign w:val="center"/>
          </w:tcPr>
          <w:p w:rsidR="00592007" w:rsidRPr="0013394A" w:rsidRDefault="00592007" w:rsidP="007145C3">
            <w:pPr>
              <w:jc w:val="center"/>
              <w:rPr>
                <w:sz w:val="20"/>
                <w:szCs w:val="20"/>
              </w:rPr>
            </w:pPr>
            <w:r w:rsidRPr="0013394A">
              <w:rPr>
                <w:sz w:val="20"/>
                <w:szCs w:val="20"/>
              </w:rPr>
              <w:t>Ag</w:t>
            </w:r>
          </w:p>
        </w:tc>
        <w:tc>
          <w:tcPr>
            <w:tcW w:w="729" w:type="pct"/>
            <w:vAlign w:val="center"/>
          </w:tcPr>
          <w:p w:rsidR="00592007" w:rsidRPr="0013394A" w:rsidRDefault="00592007" w:rsidP="007145C3">
            <w:pPr>
              <w:jc w:val="center"/>
              <w:rPr>
                <w:sz w:val="20"/>
                <w:szCs w:val="20"/>
              </w:rPr>
            </w:pPr>
            <w:r w:rsidRPr="0013394A">
              <w:rPr>
                <w:sz w:val="20"/>
                <w:szCs w:val="20"/>
              </w:rPr>
              <w:t>Any</w:t>
            </w:r>
          </w:p>
        </w:tc>
        <w:tc>
          <w:tcPr>
            <w:tcW w:w="820" w:type="pct"/>
            <w:vAlign w:val="center"/>
          </w:tcPr>
          <w:p w:rsidR="00592007" w:rsidRPr="0013394A" w:rsidRDefault="00592007" w:rsidP="007145C3">
            <w:pPr>
              <w:jc w:val="center"/>
              <w:rPr>
                <w:sz w:val="20"/>
                <w:szCs w:val="20"/>
              </w:rPr>
            </w:pPr>
            <w:r w:rsidRPr="0013394A">
              <w:rPr>
                <w:sz w:val="20"/>
                <w:szCs w:val="20"/>
              </w:rPr>
              <w:t>All</w:t>
            </w:r>
          </w:p>
        </w:tc>
      </w:tr>
    </w:tbl>
    <w:p w:rsidR="007145C3" w:rsidRDefault="007145C3" w:rsidP="007145C3">
      <w:pPr>
        <w:ind w:firstLine="720"/>
        <w:rPr>
          <w:rFonts w:asciiTheme="minorHAnsi" w:hAnsiTheme="minorHAnsi" w:cstheme="minorHAnsi"/>
          <w:sz w:val="20"/>
          <w:szCs w:val="20"/>
        </w:rPr>
      </w:pPr>
      <w:r w:rsidRPr="00801F7F">
        <w:rPr>
          <w:rFonts w:asciiTheme="minorHAnsi" w:hAnsiTheme="minorHAnsi" w:cstheme="minorHAnsi"/>
          <w:sz w:val="20"/>
          <w:szCs w:val="20"/>
        </w:rPr>
        <w:t>*Denotes that the column is taken from the DEER NTG Table.</w:t>
      </w:r>
    </w:p>
    <w:p w:rsidR="007145C3" w:rsidRDefault="007145C3" w:rsidP="00CF268E"/>
    <w:p w:rsidR="00E16609" w:rsidRPr="000F130A" w:rsidRDefault="00824F1C" w:rsidP="00824F1C">
      <w:pPr>
        <w:pStyle w:val="Heading2"/>
        <w:rPr>
          <w:rFonts w:asciiTheme="minorHAnsi" w:hAnsiTheme="minorHAnsi" w:cstheme="minorHAnsi"/>
        </w:rPr>
      </w:pPr>
      <w:proofErr w:type="gramStart"/>
      <w:r>
        <w:rPr>
          <w:rFonts w:asciiTheme="minorHAnsi" w:hAnsiTheme="minorHAnsi" w:cstheme="minorHAnsi"/>
        </w:rPr>
        <w:t xml:space="preserve">1.6  </w:t>
      </w:r>
      <w:r w:rsidR="00E16609" w:rsidRPr="000F130A">
        <w:rPr>
          <w:rFonts w:asciiTheme="minorHAnsi" w:hAnsiTheme="minorHAnsi" w:cstheme="minorHAnsi"/>
        </w:rPr>
        <w:t>Time</w:t>
      </w:r>
      <w:proofErr w:type="gramEnd"/>
      <w:r w:rsidR="00E16609" w:rsidRPr="000F130A">
        <w:rPr>
          <w:rFonts w:asciiTheme="minorHAnsi" w:hAnsiTheme="minorHAnsi" w:cstheme="minorHAnsi"/>
        </w:rPr>
        <w:t>-of-Use Adjustment Factor</w:t>
      </w:r>
    </w:p>
    <w:p w:rsidR="006B14BC" w:rsidRPr="00B157A2" w:rsidRDefault="006B14BC" w:rsidP="006B14BC">
      <w:r w:rsidRPr="00B157A2">
        <w:t>As directed by the CPUC in decision 06-06-063 dated June 29, 2006, time-of-use (TOU) adjustment factors are to be applied for residential A/C and commercial A/C (packaged and split-system direct-expansion cooling) measures only.   Since this is not an A/C measure, the TOU adjustment factor is 0.  Additionally, if a measure is assigned a DEER08 load shape, i.e. the load shape starts with “DEER:” the TOU assigned to that measure should also be zero.</w:t>
      </w:r>
    </w:p>
    <w:p w:rsidR="006B14BC" w:rsidRPr="00B157A2" w:rsidRDefault="006B14BC" w:rsidP="006B14BC">
      <w:pPr>
        <w:pStyle w:val="Caption"/>
        <w:keepNext/>
        <w:jc w:val="center"/>
      </w:pPr>
      <w:bookmarkStart w:id="11" w:name="_Ref242757962"/>
    </w:p>
    <w:p w:rsidR="006B14BC" w:rsidRPr="00B157A2" w:rsidRDefault="006B14BC" w:rsidP="006B14BC">
      <w:pPr>
        <w:pStyle w:val="Caption"/>
        <w:keepNext/>
        <w:jc w:val="center"/>
        <w:rPr>
          <w:sz w:val="22"/>
          <w:szCs w:val="22"/>
        </w:rPr>
      </w:pPr>
      <w:r w:rsidRPr="00B157A2">
        <w:rPr>
          <w:sz w:val="22"/>
          <w:szCs w:val="22"/>
        </w:rPr>
        <w:t xml:space="preserve">Table </w:t>
      </w:r>
      <w:r w:rsidRPr="00B157A2">
        <w:rPr>
          <w:sz w:val="22"/>
          <w:szCs w:val="22"/>
        </w:rPr>
        <w:fldChar w:fldCharType="begin"/>
      </w:r>
      <w:r w:rsidRPr="00B157A2">
        <w:rPr>
          <w:sz w:val="22"/>
          <w:szCs w:val="22"/>
        </w:rPr>
        <w:instrText xml:space="preserve"> SEQ Table \* ARABIC </w:instrText>
      </w:r>
      <w:r w:rsidRPr="00B157A2">
        <w:rPr>
          <w:sz w:val="22"/>
          <w:szCs w:val="22"/>
        </w:rPr>
        <w:fldChar w:fldCharType="separate"/>
      </w:r>
      <w:r w:rsidR="007A65EE">
        <w:rPr>
          <w:noProof/>
          <w:sz w:val="22"/>
          <w:szCs w:val="22"/>
        </w:rPr>
        <w:t>7</w:t>
      </w:r>
      <w:r w:rsidRPr="00B157A2">
        <w:rPr>
          <w:sz w:val="22"/>
          <w:szCs w:val="22"/>
        </w:rPr>
        <w:fldChar w:fldCharType="end"/>
      </w:r>
      <w:bookmarkEnd w:id="11"/>
      <w:r w:rsidRPr="00B157A2">
        <w:rPr>
          <w:sz w:val="22"/>
          <w:szCs w:val="22"/>
        </w:rPr>
        <w:t xml:space="preserve"> TOU Summary Table</w:t>
      </w:r>
    </w:p>
    <w:tbl>
      <w:tblPr>
        <w:tblStyle w:val="TableContemporary"/>
        <w:tblW w:w="2900" w:type="pct"/>
        <w:jc w:val="center"/>
        <w:tblInd w:w="108" w:type="dxa"/>
        <w:tblBorders>
          <w:top w:val="single" w:sz="18" w:space="0" w:color="FFFFFF"/>
          <w:left w:val="single" w:sz="18" w:space="0" w:color="FFFFFF"/>
          <w:bottom w:val="single" w:sz="18" w:space="0" w:color="FFFFFF"/>
          <w:right w:val="single" w:sz="18" w:space="0" w:color="FFFFFF"/>
        </w:tblBorders>
        <w:shd w:val="clear" w:color="auto" w:fill="CCCCCC"/>
        <w:tblLook w:val="01E0" w:firstRow="1" w:lastRow="1" w:firstColumn="1" w:lastColumn="1" w:noHBand="0" w:noVBand="0"/>
      </w:tblPr>
      <w:tblGrid>
        <w:gridCol w:w="2988"/>
        <w:gridCol w:w="2566"/>
      </w:tblGrid>
      <w:tr w:rsidR="006B14BC" w:rsidRPr="00B157A2" w:rsidTr="00D44E37">
        <w:trPr>
          <w:cnfStyle w:val="100000000000" w:firstRow="1" w:lastRow="0" w:firstColumn="0" w:lastColumn="0" w:oddVBand="0" w:evenVBand="0" w:oddHBand="0" w:evenHBand="0" w:firstRowFirstColumn="0" w:firstRowLastColumn="0" w:lastRowFirstColumn="0" w:lastRowLastColumn="0"/>
          <w:jc w:val="center"/>
        </w:trPr>
        <w:tc>
          <w:tcPr>
            <w:tcW w:w="2690" w:type="pct"/>
            <w:tcBorders>
              <w:bottom w:val="single" w:sz="18" w:space="0" w:color="FFFFFF"/>
            </w:tcBorders>
            <w:shd w:val="clear" w:color="auto" w:fill="CCCCCC"/>
          </w:tcPr>
          <w:p w:rsidR="006B14BC" w:rsidRPr="00B157A2" w:rsidRDefault="006B14BC" w:rsidP="00D44E37">
            <w:pPr>
              <w:jc w:val="center"/>
              <w:rPr>
                <w:sz w:val="20"/>
                <w:szCs w:val="20"/>
                <w:highlight w:val="yellow"/>
              </w:rPr>
            </w:pPr>
            <w:r w:rsidRPr="00B157A2">
              <w:rPr>
                <w:sz w:val="20"/>
                <w:szCs w:val="20"/>
              </w:rPr>
              <w:t>Measure</w:t>
            </w:r>
          </w:p>
        </w:tc>
        <w:tc>
          <w:tcPr>
            <w:tcW w:w="2310" w:type="pct"/>
            <w:tcBorders>
              <w:bottom w:val="single" w:sz="18" w:space="0" w:color="FFFFFF"/>
            </w:tcBorders>
            <w:shd w:val="clear" w:color="auto" w:fill="CCCCCC"/>
          </w:tcPr>
          <w:p w:rsidR="006B14BC" w:rsidRPr="00B157A2" w:rsidRDefault="006B14BC" w:rsidP="00D44E37">
            <w:pPr>
              <w:jc w:val="center"/>
              <w:rPr>
                <w:sz w:val="20"/>
                <w:szCs w:val="20"/>
                <w:highlight w:val="yellow"/>
              </w:rPr>
            </w:pPr>
            <w:r w:rsidRPr="00B157A2">
              <w:rPr>
                <w:sz w:val="20"/>
                <w:szCs w:val="20"/>
              </w:rPr>
              <w:t>%</w:t>
            </w:r>
          </w:p>
        </w:tc>
      </w:tr>
      <w:tr w:rsidR="006B14BC" w:rsidRPr="00B157A2" w:rsidTr="00D44E37">
        <w:trPr>
          <w:cnfStyle w:val="000000100000" w:firstRow="0" w:lastRow="0" w:firstColumn="0" w:lastColumn="0" w:oddVBand="0" w:evenVBand="0" w:oddHBand="1" w:evenHBand="0" w:firstRowFirstColumn="0" w:firstRowLastColumn="0" w:lastRowFirstColumn="0" w:lastRowLastColumn="0"/>
          <w:jc w:val="center"/>
        </w:trPr>
        <w:tc>
          <w:tcPr>
            <w:tcW w:w="2690" w:type="pct"/>
            <w:shd w:val="clear" w:color="auto" w:fill="F3F3F3"/>
          </w:tcPr>
          <w:p w:rsidR="006B14BC" w:rsidRPr="00B157A2" w:rsidRDefault="005C2B57" w:rsidP="005C2B57">
            <w:pPr>
              <w:jc w:val="center"/>
              <w:rPr>
                <w:sz w:val="20"/>
                <w:szCs w:val="20"/>
              </w:rPr>
            </w:pPr>
            <w:r>
              <w:rPr>
                <w:sz w:val="20"/>
                <w:szCs w:val="20"/>
              </w:rPr>
              <w:t>Lighting Fixtures</w:t>
            </w:r>
          </w:p>
        </w:tc>
        <w:tc>
          <w:tcPr>
            <w:tcW w:w="2310" w:type="pct"/>
            <w:shd w:val="clear" w:color="auto" w:fill="F3F3F3"/>
          </w:tcPr>
          <w:p w:rsidR="006B14BC" w:rsidRPr="00B157A2" w:rsidRDefault="006B14BC" w:rsidP="00D44E37">
            <w:pPr>
              <w:jc w:val="center"/>
              <w:rPr>
                <w:sz w:val="20"/>
                <w:szCs w:val="20"/>
              </w:rPr>
            </w:pPr>
            <w:r w:rsidRPr="00B157A2">
              <w:rPr>
                <w:sz w:val="20"/>
                <w:szCs w:val="20"/>
              </w:rPr>
              <w:t>0</w:t>
            </w:r>
          </w:p>
        </w:tc>
      </w:tr>
    </w:tbl>
    <w:p w:rsidR="00E1224B" w:rsidRPr="00B157A2" w:rsidRDefault="006B14BC" w:rsidP="00801F7F">
      <w:pPr>
        <w:pStyle w:val="Reminders"/>
        <w:rPr>
          <w:rFonts w:ascii="Times New Roman" w:hAnsi="Times New Roman"/>
          <w:i w:val="0"/>
          <w:color w:val="auto"/>
          <w:sz w:val="20"/>
          <w:szCs w:val="20"/>
        </w:rPr>
      </w:pPr>
      <w:r w:rsidRPr="00B157A2">
        <w:rPr>
          <w:rFonts w:ascii="Times New Roman" w:hAnsi="Times New Roman"/>
          <w:i w:val="0"/>
          <w:color w:val="auto"/>
          <w:sz w:val="20"/>
          <w:szCs w:val="20"/>
        </w:rPr>
        <w:t>Note:  Check Section 3 if a measure appears to require a non-zero percentage but is assigned zero.  If the load shape is a DEER08 load shape, a TOU of 0 is correct.</w:t>
      </w:r>
    </w:p>
    <w:p w:rsidR="00E16609" w:rsidRPr="00560934" w:rsidRDefault="00E16609" w:rsidP="00560934">
      <w:pPr>
        <w:pStyle w:val="Heading1"/>
        <w:keepNext w:val="0"/>
        <w:rPr>
          <w:rFonts w:asciiTheme="minorHAnsi" w:hAnsiTheme="minorHAnsi" w:cstheme="minorHAnsi"/>
        </w:rPr>
      </w:pPr>
      <w:bookmarkStart w:id="12" w:name="_Toc214003090"/>
      <w:proofErr w:type="gramStart"/>
      <w:r w:rsidRPr="00560934">
        <w:rPr>
          <w:rFonts w:asciiTheme="minorHAnsi" w:hAnsiTheme="minorHAnsi" w:cstheme="minorHAnsi"/>
        </w:rPr>
        <w:t>Section 2.</w:t>
      </w:r>
      <w:proofErr w:type="gramEnd"/>
      <w:r w:rsidRPr="00560934">
        <w:rPr>
          <w:rFonts w:asciiTheme="minorHAnsi" w:hAnsiTheme="minorHAnsi" w:cstheme="minorHAnsi"/>
        </w:rPr>
        <w:t xml:space="preserve"> Energy Savings &amp; Demand Reduction Calculations</w:t>
      </w:r>
      <w:bookmarkEnd w:id="12"/>
    </w:p>
    <w:p w:rsidR="00FD3DFE" w:rsidRDefault="00FD3DFE" w:rsidP="00FD3DFE">
      <w:pPr>
        <w:outlineLvl w:val="0"/>
        <w:rPr>
          <w:b/>
        </w:rPr>
      </w:pPr>
      <w:r>
        <w:rPr>
          <w:b/>
        </w:rPr>
        <w:t>2.1 Energy Savings Calculations</w:t>
      </w:r>
    </w:p>
    <w:p w:rsidR="00D30CB6" w:rsidRPr="00FA449E" w:rsidRDefault="00D30CB6" w:rsidP="00D30CB6">
      <w:pPr>
        <w:pStyle w:val="Lvl4"/>
        <w:spacing w:before="120"/>
        <w:ind w:left="0"/>
        <w:rPr>
          <w:b w:val="0"/>
          <w:i w:val="0"/>
        </w:rPr>
      </w:pPr>
      <w:r>
        <w:rPr>
          <w:b w:val="0"/>
          <w:i w:val="0"/>
        </w:rPr>
        <w:t>The energy savings (</w:t>
      </w:r>
      <w:r w:rsidR="005C2B57">
        <w:rPr>
          <w:b w:val="0"/>
          <w:i w:val="0"/>
        </w:rPr>
        <w:t>ΔkW</w:t>
      </w:r>
      <w:r w:rsidR="00F0630C">
        <w:rPr>
          <w:b w:val="0"/>
          <w:i w:val="0"/>
        </w:rPr>
        <w:t>/</w:t>
      </w:r>
      <w:r w:rsidR="005C2B57">
        <w:rPr>
          <w:b w:val="0"/>
          <w:i w:val="0"/>
        </w:rPr>
        <w:t>new installed fixture kW</w:t>
      </w:r>
      <w:r>
        <w:rPr>
          <w:b w:val="0"/>
          <w:i w:val="0"/>
        </w:rPr>
        <w:t xml:space="preserve">) is the difference in wattage </w:t>
      </w:r>
      <w:r w:rsidRPr="00A064EC">
        <w:rPr>
          <w:b w:val="0"/>
          <w:i w:val="0"/>
        </w:rPr>
        <w:t xml:space="preserve">from the base case to the measure </w:t>
      </w:r>
      <w:r>
        <w:rPr>
          <w:b w:val="0"/>
          <w:i w:val="0"/>
        </w:rPr>
        <w:t xml:space="preserve">case </w:t>
      </w:r>
      <w:r w:rsidRPr="00A064EC">
        <w:rPr>
          <w:b w:val="0"/>
          <w:i w:val="0"/>
        </w:rPr>
        <w:t xml:space="preserve">as shown below. </w:t>
      </w:r>
    </w:p>
    <w:p w:rsidR="00D30CB6" w:rsidRDefault="00D30CB6" w:rsidP="00D30CB6"/>
    <w:p w:rsidR="00D30CB6" w:rsidRDefault="001117F5" w:rsidP="00D30CB6">
      <w:proofErr w:type="spellStart"/>
      <w:r w:rsidRPr="00A064EC">
        <w:t>Δ</w:t>
      </w:r>
      <w:r>
        <w:t>k</w:t>
      </w:r>
      <w:r w:rsidRPr="00A064EC">
        <w:t>W</w:t>
      </w:r>
      <w:proofErr w:type="spellEnd"/>
      <w:r>
        <w:t xml:space="preserve">/ new installed fixture kW = (Base Case Exterior MH system kW -Installed Exterior LED system kW)/ Installed Exterior LED System kW </w:t>
      </w:r>
    </w:p>
    <w:p w:rsidR="006C66FB" w:rsidRPr="006C66FB" w:rsidRDefault="006C66FB" w:rsidP="006C66FB">
      <w:pPr>
        <w:rPr>
          <w:szCs w:val="22"/>
        </w:rPr>
      </w:pPr>
      <w:r w:rsidRPr="00830AFD">
        <w:rPr>
          <w:szCs w:val="22"/>
        </w:rPr>
        <w:t xml:space="preserve">Beyond the delta </w:t>
      </w:r>
      <w:r w:rsidR="00DE115C">
        <w:rPr>
          <w:szCs w:val="22"/>
        </w:rPr>
        <w:t>kW</w:t>
      </w:r>
      <w:r w:rsidR="00DE115C" w:rsidRPr="00830AFD">
        <w:rPr>
          <w:szCs w:val="22"/>
        </w:rPr>
        <w:t xml:space="preserve"> </w:t>
      </w:r>
      <w:r w:rsidRPr="00830AFD">
        <w:rPr>
          <w:szCs w:val="22"/>
        </w:rPr>
        <w:t>calculation, other energy variables are consider</w:t>
      </w:r>
      <w:r>
        <w:rPr>
          <w:szCs w:val="22"/>
        </w:rPr>
        <w:t xml:space="preserve">ed in estimating energy savings. </w:t>
      </w:r>
      <w:r w:rsidRPr="006C66FB">
        <w:rPr>
          <w:szCs w:val="22"/>
        </w:rPr>
        <w:t>The annual en</w:t>
      </w:r>
      <w:r w:rsidR="00342DC7">
        <w:rPr>
          <w:szCs w:val="22"/>
        </w:rPr>
        <w:t xml:space="preserve">ergy savings are based </w:t>
      </w:r>
      <w:r w:rsidR="00F0630C">
        <w:rPr>
          <w:szCs w:val="22"/>
        </w:rPr>
        <w:t xml:space="preserve">exterior sports and athletic field average 945 </w:t>
      </w:r>
      <w:r w:rsidR="00DE115C">
        <w:rPr>
          <w:szCs w:val="22"/>
        </w:rPr>
        <w:t xml:space="preserve">annual </w:t>
      </w:r>
      <w:r w:rsidR="00F0630C">
        <w:rPr>
          <w:szCs w:val="22"/>
        </w:rPr>
        <w:t>operating hours</w:t>
      </w:r>
      <w:r w:rsidR="001E02A0">
        <w:rPr>
          <w:szCs w:val="22"/>
        </w:rPr>
        <w:t xml:space="preserve">.  See Attachment </w:t>
      </w:r>
      <w:r w:rsidR="00096DD5">
        <w:rPr>
          <w:szCs w:val="22"/>
        </w:rPr>
        <w:t>3</w:t>
      </w:r>
    </w:p>
    <w:p w:rsidR="006C66FB" w:rsidRPr="006C66FB" w:rsidRDefault="006C66FB" w:rsidP="006C66FB">
      <w:pPr>
        <w:rPr>
          <w:szCs w:val="22"/>
        </w:rPr>
      </w:pPr>
    </w:p>
    <w:p w:rsidR="006C66FB" w:rsidRDefault="006C66FB" w:rsidP="006C66FB">
      <w:pPr>
        <w:rPr>
          <w:szCs w:val="22"/>
        </w:rPr>
      </w:pPr>
      <w:r w:rsidRPr="00DA720A">
        <w:rPr>
          <w:b/>
          <w:szCs w:val="22"/>
        </w:rPr>
        <w:t>Equation 1</w:t>
      </w:r>
      <w:r w:rsidRPr="006C66FB">
        <w:rPr>
          <w:szCs w:val="22"/>
        </w:rPr>
        <w:t xml:space="preserve"> illustrates the energy savings estimation methodolog</w:t>
      </w:r>
      <w:r w:rsidR="006145BA">
        <w:rPr>
          <w:szCs w:val="22"/>
        </w:rPr>
        <w:t>y</w:t>
      </w:r>
      <w:r w:rsidRPr="006C66FB">
        <w:rPr>
          <w:szCs w:val="22"/>
        </w:rPr>
        <w:t xml:space="preserve"> used to calculate </w:t>
      </w:r>
      <w:r w:rsidR="001117F5" w:rsidRPr="006C66FB">
        <w:rPr>
          <w:szCs w:val="22"/>
        </w:rPr>
        <w:t xml:space="preserve">exterior </w:t>
      </w:r>
      <w:r w:rsidR="001117F5">
        <w:rPr>
          <w:szCs w:val="22"/>
        </w:rPr>
        <w:t>LED</w:t>
      </w:r>
      <w:r w:rsidR="00DE115C">
        <w:rPr>
          <w:szCs w:val="22"/>
        </w:rPr>
        <w:t xml:space="preserve"> </w:t>
      </w:r>
      <w:r w:rsidR="006145BA">
        <w:rPr>
          <w:szCs w:val="22"/>
        </w:rPr>
        <w:t xml:space="preserve">sports and athletic field </w:t>
      </w:r>
      <w:r w:rsidRPr="006C66FB">
        <w:rPr>
          <w:szCs w:val="22"/>
        </w:rPr>
        <w:t>l</w:t>
      </w:r>
      <w:r w:rsidR="00D013CE">
        <w:rPr>
          <w:szCs w:val="22"/>
        </w:rPr>
        <w:t xml:space="preserve">ighting </w:t>
      </w:r>
      <w:r w:rsidR="00DE115C">
        <w:rPr>
          <w:szCs w:val="22"/>
        </w:rPr>
        <w:t xml:space="preserve">fixture </w:t>
      </w:r>
      <w:r w:rsidR="00D013CE">
        <w:rPr>
          <w:szCs w:val="22"/>
        </w:rPr>
        <w:t xml:space="preserve">measures. Sports and athletic field lighting hours are set at </w:t>
      </w:r>
      <w:r w:rsidR="006145BA">
        <w:rPr>
          <w:szCs w:val="22"/>
        </w:rPr>
        <w:t>945</w:t>
      </w:r>
      <w:r w:rsidR="00D013CE">
        <w:rPr>
          <w:szCs w:val="22"/>
        </w:rPr>
        <w:t xml:space="preserve"> hours per year (</w:t>
      </w:r>
      <w:r w:rsidR="00C07D27">
        <w:rPr>
          <w:szCs w:val="22"/>
        </w:rPr>
        <w:t>average of local evening golf and municipal soccer/baseball fields).</w:t>
      </w:r>
      <w:r w:rsidRPr="006C66FB">
        <w:rPr>
          <w:szCs w:val="22"/>
        </w:rPr>
        <w:t xml:space="preserve"> In addition, there are no interactive effects from exterior lights.</w:t>
      </w:r>
      <w:r w:rsidR="0074051F">
        <w:rPr>
          <w:szCs w:val="22"/>
        </w:rPr>
        <w:t xml:space="preserve"> </w:t>
      </w:r>
    </w:p>
    <w:p w:rsidR="001D6CF3" w:rsidRPr="006C66FB" w:rsidRDefault="001D6CF3" w:rsidP="006C66FB">
      <w:pPr>
        <w:rPr>
          <w:szCs w:val="22"/>
        </w:rPr>
      </w:pPr>
    </w:p>
    <w:p w:rsidR="006C66FB" w:rsidRPr="006C66FB" w:rsidRDefault="006C66FB" w:rsidP="006C66FB">
      <w:pPr>
        <w:rPr>
          <w:szCs w:val="22"/>
        </w:rPr>
      </w:pPr>
    </w:p>
    <w:p w:rsidR="006C66FB" w:rsidRPr="00DA720A" w:rsidRDefault="006C66FB" w:rsidP="006C66FB">
      <w:pPr>
        <w:rPr>
          <w:b/>
          <w:szCs w:val="22"/>
        </w:rPr>
      </w:pPr>
      <w:r w:rsidRPr="00DA720A">
        <w:rPr>
          <w:b/>
          <w:szCs w:val="22"/>
        </w:rPr>
        <w:t>Equation 1</w:t>
      </w:r>
    </w:p>
    <w:p w:rsidR="006C66FB" w:rsidRPr="006C66FB" w:rsidRDefault="006C66FB" w:rsidP="006C66FB">
      <w:pPr>
        <w:rPr>
          <w:szCs w:val="22"/>
        </w:rPr>
      </w:pPr>
      <w:r w:rsidRPr="009A5818">
        <w:rPr>
          <w:rFonts w:asciiTheme="minorHAnsi" w:hAnsiTheme="minorHAnsi" w:cstheme="minorHAnsi"/>
          <w:position w:val="-32"/>
        </w:rPr>
        <w:object w:dxaOrig="9200" w:dyaOrig="740" w14:anchorId="04A46D3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8pt;height:36.5pt" o:ole="">
            <v:imagedata r:id="rId13" o:title=""/>
          </v:shape>
          <o:OLEObject Type="Embed" ProgID="Equation.3" ShapeID="_x0000_i1025" DrawAspect="Content" ObjectID="_1503742480" r:id="rId14"/>
        </w:object>
      </w:r>
      <w:r w:rsidRPr="006C66FB">
        <w:rPr>
          <w:szCs w:val="22"/>
        </w:rPr>
        <w:t xml:space="preserve">               </w:t>
      </w:r>
    </w:p>
    <w:p w:rsidR="00FD3DFE" w:rsidRDefault="00FD3DFE" w:rsidP="00FD3DFE"/>
    <w:p w:rsidR="00F8614B" w:rsidRDefault="00F8614B" w:rsidP="00FD3DFE">
      <w:r>
        <w:t xml:space="preserve">Note: unit is defined as watts saved/new </w:t>
      </w:r>
      <w:r w:rsidR="00023783">
        <w:t>fixture installed</w:t>
      </w:r>
      <w:r>
        <w:t xml:space="preserve"> watt</w:t>
      </w:r>
    </w:p>
    <w:p w:rsidR="00A52AAD" w:rsidRPr="00A52AAD" w:rsidRDefault="00A52AAD" w:rsidP="00A52AAD">
      <w:pPr>
        <w:pStyle w:val="Caption"/>
        <w:jc w:val="center"/>
        <w:rPr>
          <w:sz w:val="22"/>
          <w:szCs w:val="22"/>
        </w:rPr>
      </w:pPr>
      <w:r w:rsidRPr="00A52AAD">
        <w:rPr>
          <w:sz w:val="22"/>
          <w:szCs w:val="22"/>
        </w:rPr>
        <w:t xml:space="preserve">Table </w:t>
      </w:r>
      <w:r w:rsidRPr="00A52AAD">
        <w:rPr>
          <w:sz w:val="22"/>
          <w:szCs w:val="22"/>
        </w:rPr>
        <w:fldChar w:fldCharType="begin"/>
      </w:r>
      <w:r w:rsidRPr="00A52AAD">
        <w:rPr>
          <w:sz w:val="22"/>
          <w:szCs w:val="22"/>
        </w:rPr>
        <w:instrText xml:space="preserve"> SEQ Table \* ARABIC </w:instrText>
      </w:r>
      <w:r w:rsidRPr="00A52AAD">
        <w:rPr>
          <w:sz w:val="22"/>
          <w:szCs w:val="22"/>
        </w:rPr>
        <w:fldChar w:fldCharType="separate"/>
      </w:r>
      <w:r w:rsidR="007A65EE">
        <w:rPr>
          <w:noProof/>
          <w:sz w:val="22"/>
          <w:szCs w:val="22"/>
        </w:rPr>
        <w:t>8</w:t>
      </w:r>
      <w:r w:rsidRPr="00A52AAD">
        <w:rPr>
          <w:sz w:val="22"/>
          <w:szCs w:val="22"/>
        </w:rPr>
        <w:fldChar w:fldCharType="end"/>
      </w:r>
      <w:r w:rsidRPr="00A52AAD">
        <w:rPr>
          <w:sz w:val="22"/>
          <w:szCs w:val="22"/>
        </w:rPr>
        <w:t xml:space="preserve"> Energy Savings Summary</w:t>
      </w:r>
    </w:p>
    <w:tbl>
      <w:tblPr>
        <w:tblStyle w:val="TableContemporary"/>
        <w:tblW w:w="4272" w:type="pct"/>
        <w:jc w:val="center"/>
        <w:tblLayout w:type="fixed"/>
        <w:tblLook w:val="04A0" w:firstRow="1" w:lastRow="0" w:firstColumn="1" w:lastColumn="0" w:noHBand="0" w:noVBand="1"/>
      </w:tblPr>
      <w:tblGrid>
        <w:gridCol w:w="1086"/>
        <w:gridCol w:w="2375"/>
        <w:gridCol w:w="1013"/>
        <w:gridCol w:w="767"/>
        <w:gridCol w:w="967"/>
        <w:gridCol w:w="987"/>
        <w:gridCol w:w="987"/>
      </w:tblGrid>
      <w:tr w:rsidR="009E52BC" w:rsidRPr="009E52BC" w:rsidTr="00C40029">
        <w:trPr>
          <w:cnfStyle w:val="100000000000" w:firstRow="1" w:lastRow="0" w:firstColumn="0" w:lastColumn="0" w:oddVBand="0" w:evenVBand="0" w:oddHBand="0" w:evenHBand="0" w:firstRowFirstColumn="0" w:firstRowLastColumn="0" w:lastRowFirstColumn="0" w:lastRowLastColumn="0"/>
          <w:cantSplit/>
          <w:tblHeader/>
          <w:jc w:val="center"/>
        </w:trPr>
        <w:tc>
          <w:tcPr>
            <w:tcW w:w="1086" w:type="dxa"/>
            <w:vAlign w:val="center"/>
          </w:tcPr>
          <w:p w:rsidR="009E52BC" w:rsidRDefault="009E52BC" w:rsidP="009E52BC">
            <w:pPr>
              <w:jc w:val="center"/>
              <w:rPr>
                <w:bCs w:val="0"/>
                <w:sz w:val="20"/>
                <w:szCs w:val="20"/>
              </w:rPr>
            </w:pPr>
            <w:r w:rsidRPr="009E52BC">
              <w:rPr>
                <w:bCs w:val="0"/>
                <w:sz w:val="20"/>
                <w:szCs w:val="20"/>
              </w:rPr>
              <w:t>Product</w:t>
            </w:r>
          </w:p>
          <w:p w:rsidR="009E52BC" w:rsidRPr="009E52BC" w:rsidRDefault="009E52BC" w:rsidP="009E52BC">
            <w:pPr>
              <w:jc w:val="center"/>
              <w:rPr>
                <w:sz w:val="20"/>
                <w:szCs w:val="20"/>
              </w:rPr>
            </w:pPr>
            <w:r w:rsidRPr="009E52BC">
              <w:rPr>
                <w:bCs w:val="0"/>
                <w:sz w:val="20"/>
                <w:szCs w:val="20"/>
              </w:rPr>
              <w:t>Code</w:t>
            </w:r>
          </w:p>
        </w:tc>
        <w:tc>
          <w:tcPr>
            <w:tcW w:w="2375" w:type="dxa"/>
            <w:vAlign w:val="center"/>
          </w:tcPr>
          <w:p w:rsidR="009E52BC" w:rsidRPr="009E52BC" w:rsidRDefault="009E52BC" w:rsidP="009E52BC">
            <w:pPr>
              <w:jc w:val="center"/>
              <w:rPr>
                <w:sz w:val="20"/>
                <w:szCs w:val="20"/>
              </w:rPr>
            </w:pPr>
            <w:r w:rsidRPr="009E52BC">
              <w:rPr>
                <w:bCs w:val="0"/>
                <w:sz w:val="20"/>
                <w:szCs w:val="20"/>
              </w:rPr>
              <w:t>Measure Description Classifications</w:t>
            </w:r>
          </w:p>
        </w:tc>
        <w:tc>
          <w:tcPr>
            <w:tcW w:w="1013" w:type="dxa"/>
            <w:vAlign w:val="center"/>
          </w:tcPr>
          <w:p w:rsidR="009E52BC" w:rsidRPr="009E52BC" w:rsidRDefault="009E52BC" w:rsidP="009E52BC">
            <w:pPr>
              <w:jc w:val="center"/>
              <w:rPr>
                <w:sz w:val="20"/>
                <w:szCs w:val="20"/>
              </w:rPr>
            </w:pPr>
            <w:r w:rsidRPr="009E52BC">
              <w:rPr>
                <w:sz w:val="20"/>
                <w:szCs w:val="20"/>
              </w:rPr>
              <w:t>C</w:t>
            </w:r>
            <w:r w:rsidR="00097F91">
              <w:rPr>
                <w:sz w:val="20"/>
                <w:szCs w:val="20"/>
              </w:rPr>
              <w:t>u</w:t>
            </w:r>
            <w:r w:rsidRPr="009E52BC">
              <w:rPr>
                <w:sz w:val="20"/>
                <w:szCs w:val="20"/>
              </w:rPr>
              <w:t>st</w:t>
            </w:r>
            <w:r w:rsidR="00097F91">
              <w:rPr>
                <w:sz w:val="20"/>
                <w:szCs w:val="20"/>
              </w:rPr>
              <w:t xml:space="preserve">omer </w:t>
            </w:r>
            <w:r w:rsidRPr="009E52BC">
              <w:rPr>
                <w:sz w:val="20"/>
                <w:szCs w:val="20"/>
              </w:rPr>
              <w:t>Ave</w:t>
            </w:r>
          </w:p>
          <w:p w:rsidR="009E52BC" w:rsidRPr="009E52BC" w:rsidRDefault="009E52BC" w:rsidP="00097F91">
            <w:pPr>
              <w:jc w:val="center"/>
              <w:rPr>
                <w:sz w:val="20"/>
                <w:szCs w:val="20"/>
              </w:rPr>
            </w:pPr>
            <w:r w:rsidRPr="009E52BC">
              <w:rPr>
                <w:sz w:val="20"/>
                <w:szCs w:val="20"/>
              </w:rPr>
              <w:t xml:space="preserve">Δ </w:t>
            </w:r>
            <w:r w:rsidR="00097F91">
              <w:rPr>
                <w:sz w:val="20"/>
                <w:szCs w:val="20"/>
              </w:rPr>
              <w:t>k</w:t>
            </w:r>
            <w:r w:rsidRPr="009E52BC">
              <w:rPr>
                <w:sz w:val="20"/>
                <w:szCs w:val="20"/>
              </w:rPr>
              <w:t>W</w:t>
            </w:r>
            <w:r w:rsidR="006145BA">
              <w:rPr>
                <w:sz w:val="20"/>
                <w:szCs w:val="20"/>
              </w:rPr>
              <w:t>/</w:t>
            </w:r>
            <w:r w:rsidR="00097F91">
              <w:rPr>
                <w:sz w:val="20"/>
                <w:szCs w:val="20"/>
              </w:rPr>
              <w:t xml:space="preserve">kW  </w:t>
            </w:r>
            <w:r w:rsidR="009A1F1F">
              <w:rPr>
                <w:sz w:val="20"/>
                <w:szCs w:val="20"/>
              </w:rPr>
              <w:t>installed new fixture</w:t>
            </w:r>
          </w:p>
        </w:tc>
        <w:tc>
          <w:tcPr>
            <w:tcW w:w="767" w:type="dxa"/>
            <w:vAlign w:val="center"/>
          </w:tcPr>
          <w:p w:rsidR="009E52BC" w:rsidRPr="009E52BC" w:rsidRDefault="009E52BC" w:rsidP="009E52BC">
            <w:pPr>
              <w:jc w:val="center"/>
              <w:rPr>
                <w:sz w:val="20"/>
                <w:szCs w:val="20"/>
              </w:rPr>
            </w:pPr>
            <w:r w:rsidRPr="009E52BC">
              <w:rPr>
                <w:sz w:val="20"/>
                <w:szCs w:val="20"/>
              </w:rPr>
              <w:t>Code</w:t>
            </w:r>
          </w:p>
          <w:p w:rsidR="009E52BC" w:rsidRPr="009E52BC" w:rsidRDefault="009E52BC" w:rsidP="003F5932">
            <w:pPr>
              <w:jc w:val="center"/>
              <w:rPr>
                <w:sz w:val="20"/>
                <w:szCs w:val="20"/>
              </w:rPr>
            </w:pPr>
            <w:r w:rsidRPr="009E52BC">
              <w:rPr>
                <w:sz w:val="20"/>
                <w:szCs w:val="20"/>
              </w:rPr>
              <w:t xml:space="preserve">Δ </w:t>
            </w:r>
            <w:r w:rsidR="003F5932">
              <w:rPr>
                <w:sz w:val="20"/>
                <w:szCs w:val="20"/>
              </w:rPr>
              <w:t>k</w:t>
            </w:r>
            <w:r w:rsidRPr="009E52BC">
              <w:rPr>
                <w:sz w:val="20"/>
                <w:szCs w:val="20"/>
              </w:rPr>
              <w:t>W</w:t>
            </w:r>
          </w:p>
        </w:tc>
        <w:tc>
          <w:tcPr>
            <w:tcW w:w="967" w:type="dxa"/>
            <w:vAlign w:val="center"/>
          </w:tcPr>
          <w:p w:rsidR="009E52BC" w:rsidRPr="009E52BC" w:rsidRDefault="009E52BC" w:rsidP="009E52BC">
            <w:pPr>
              <w:jc w:val="center"/>
              <w:rPr>
                <w:sz w:val="20"/>
                <w:szCs w:val="20"/>
              </w:rPr>
            </w:pPr>
            <w:r w:rsidRPr="009E52BC">
              <w:rPr>
                <w:sz w:val="20"/>
                <w:szCs w:val="20"/>
              </w:rPr>
              <w:t>Annual</w:t>
            </w:r>
          </w:p>
          <w:p w:rsidR="009E52BC" w:rsidRPr="009E52BC" w:rsidRDefault="009E52BC" w:rsidP="009E52BC">
            <w:pPr>
              <w:jc w:val="center"/>
              <w:rPr>
                <w:sz w:val="20"/>
                <w:szCs w:val="20"/>
              </w:rPr>
            </w:pPr>
            <w:r w:rsidRPr="009E52BC">
              <w:rPr>
                <w:sz w:val="20"/>
                <w:szCs w:val="20"/>
              </w:rPr>
              <w:t>hours</w:t>
            </w:r>
          </w:p>
        </w:tc>
        <w:tc>
          <w:tcPr>
            <w:tcW w:w="987" w:type="dxa"/>
            <w:vAlign w:val="center"/>
          </w:tcPr>
          <w:p w:rsidR="009E52BC" w:rsidRPr="009E52BC" w:rsidRDefault="009E52BC" w:rsidP="009E52BC">
            <w:pPr>
              <w:jc w:val="center"/>
              <w:rPr>
                <w:sz w:val="20"/>
                <w:szCs w:val="20"/>
              </w:rPr>
            </w:pPr>
            <w:r w:rsidRPr="009E52BC">
              <w:rPr>
                <w:sz w:val="20"/>
                <w:szCs w:val="20"/>
              </w:rPr>
              <w:t>C</w:t>
            </w:r>
            <w:r w:rsidR="00097F91">
              <w:rPr>
                <w:sz w:val="20"/>
                <w:szCs w:val="20"/>
              </w:rPr>
              <w:t>u</w:t>
            </w:r>
            <w:r w:rsidRPr="009E52BC">
              <w:rPr>
                <w:sz w:val="20"/>
                <w:szCs w:val="20"/>
              </w:rPr>
              <w:t>st</w:t>
            </w:r>
            <w:r w:rsidR="00097F91">
              <w:rPr>
                <w:sz w:val="20"/>
                <w:szCs w:val="20"/>
              </w:rPr>
              <w:t xml:space="preserve">omer </w:t>
            </w:r>
            <w:r w:rsidRPr="009E52BC">
              <w:rPr>
                <w:sz w:val="20"/>
                <w:szCs w:val="20"/>
              </w:rPr>
              <w:t>Ave</w:t>
            </w:r>
          </w:p>
          <w:p w:rsidR="009E52BC" w:rsidRPr="009E52BC" w:rsidRDefault="009E52BC" w:rsidP="009E52BC">
            <w:pPr>
              <w:jc w:val="center"/>
              <w:rPr>
                <w:sz w:val="20"/>
                <w:szCs w:val="20"/>
              </w:rPr>
            </w:pPr>
            <w:r w:rsidRPr="009E52BC">
              <w:rPr>
                <w:sz w:val="20"/>
                <w:szCs w:val="20"/>
              </w:rPr>
              <w:t>Energy</w:t>
            </w:r>
          </w:p>
          <w:p w:rsidR="009E52BC" w:rsidRPr="009E52BC" w:rsidRDefault="009E52BC" w:rsidP="009E52BC">
            <w:pPr>
              <w:jc w:val="center"/>
              <w:rPr>
                <w:sz w:val="20"/>
                <w:szCs w:val="20"/>
              </w:rPr>
            </w:pPr>
            <w:r w:rsidRPr="009E52BC">
              <w:rPr>
                <w:sz w:val="20"/>
                <w:szCs w:val="20"/>
              </w:rPr>
              <w:t>Savings</w:t>
            </w:r>
          </w:p>
          <w:p w:rsidR="009E52BC" w:rsidRPr="009E52BC" w:rsidRDefault="009E52BC" w:rsidP="00097F91">
            <w:pPr>
              <w:jc w:val="center"/>
              <w:rPr>
                <w:sz w:val="20"/>
                <w:szCs w:val="20"/>
              </w:rPr>
            </w:pPr>
            <w:r w:rsidRPr="009E52BC">
              <w:rPr>
                <w:sz w:val="20"/>
                <w:szCs w:val="20"/>
              </w:rPr>
              <w:t>(</w:t>
            </w:r>
            <w:r w:rsidR="00097F91">
              <w:rPr>
                <w:sz w:val="20"/>
                <w:szCs w:val="20"/>
              </w:rPr>
              <w:t>k</w:t>
            </w:r>
            <w:r w:rsidR="006145BA">
              <w:rPr>
                <w:sz w:val="20"/>
                <w:szCs w:val="20"/>
              </w:rPr>
              <w:t>W</w:t>
            </w:r>
            <w:r w:rsidRPr="009E52BC">
              <w:rPr>
                <w:sz w:val="20"/>
                <w:szCs w:val="20"/>
              </w:rPr>
              <w:t>)</w:t>
            </w:r>
            <w:r w:rsidR="006145BA">
              <w:rPr>
                <w:sz w:val="20"/>
                <w:szCs w:val="20"/>
              </w:rPr>
              <w:t xml:space="preserve">/installed fixture </w:t>
            </w:r>
            <w:r w:rsidR="00097F91">
              <w:rPr>
                <w:sz w:val="20"/>
                <w:szCs w:val="20"/>
              </w:rPr>
              <w:t>kW</w:t>
            </w:r>
          </w:p>
        </w:tc>
        <w:tc>
          <w:tcPr>
            <w:tcW w:w="987" w:type="dxa"/>
            <w:vAlign w:val="center"/>
          </w:tcPr>
          <w:p w:rsidR="009E52BC" w:rsidRPr="009E52BC" w:rsidRDefault="009E52BC" w:rsidP="009E52BC">
            <w:pPr>
              <w:jc w:val="center"/>
              <w:rPr>
                <w:sz w:val="20"/>
                <w:szCs w:val="20"/>
              </w:rPr>
            </w:pPr>
            <w:r w:rsidRPr="009E52BC">
              <w:rPr>
                <w:sz w:val="20"/>
                <w:szCs w:val="20"/>
              </w:rPr>
              <w:t>Code</w:t>
            </w:r>
          </w:p>
          <w:p w:rsidR="009E52BC" w:rsidRPr="009E52BC" w:rsidRDefault="009E52BC" w:rsidP="009E52BC">
            <w:pPr>
              <w:jc w:val="center"/>
              <w:rPr>
                <w:sz w:val="20"/>
                <w:szCs w:val="20"/>
              </w:rPr>
            </w:pPr>
            <w:r w:rsidRPr="009E52BC">
              <w:rPr>
                <w:sz w:val="20"/>
                <w:szCs w:val="20"/>
              </w:rPr>
              <w:t>Energy</w:t>
            </w:r>
          </w:p>
          <w:p w:rsidR="009E52BC" w:rsidRPr="009E52BC" w:rsidRDefault="009E52BC" w:rsidP="009E52BC">
            <w:pPr>
              <w:jc w:val="center"/>
              <w:rPr>
                <w:sz w:val="20"/>
                <w:szCs w:val="20"/>
              </w:rPr>
            </w:pPr>
            <w:r w:rsidRPr="009E52BC">
              <w:rPr>
                <w:sz w:val="20"/>
                <w:szCs w:val="20"/>
              </w:rPr>
              <w:t>Savings</w:t>
            </w:r>
          </w:p>
          <w:p w:rsidR="009E52BC" w:rsidRPr="009E52BC" w:rsidRDefault="009E52BC" w:rsidP="009E52BC">
            <w:pPr>
              <w:jc w:val="center"/>
              <w:rPr>
                <w:sz w:val="20"/>
                <w:szCs w:val="20"/>
              </w:rPr>
            </w:pPr>
            <w:r w:rsidRPr="009E52BC">
              <w:rPr>
                <w:sz w:val="20"/>
                <w:szCs w:val="20"/>
              </w:rPr>
              <w:t>(kWh)</w:t>
            </w:r>
          </w:p>
        </w:tc>
      </w:tr>
      <w:tr w:rsidR="002712A3" w:rsidRPr="009E52BC" w:rsidTr="00C40029">
        <w:trPr>
          <w:cnfStyle w:val="000000100000" w:firstRow="0" w:lastRow="0" w:firstColumn="0" w:lastColumn="0" w:oddVBand="0" w:evenVBand="0" w:oddHBand="1" w:evenHBand="0" w:firstRowFirstColumn="0" w:firstRowLastColumn="0" w:lastRowFirstColumn="0" w:lastRowLastColumn="0"/>
          <w:cantSplit/>
          <w:jc w:val="center"/>
        </w:trPr>
        <w:tc>
          <w:tcPr>
            <w:tcW w:w="1086" w:type="dxa"/>
            <w:vAlign w:val="center"/>
          </w:tcPr>
          <w:p w:rsidR="002712A3" w:rsidRPr="009E52BC" w:rsidRDefault="002712A3" w:rsidP="009E52BC">
            <w:pPr>
              <w:jc w:val="center"/>
              <w:rPr>
                <w:sz w:val="20"/>
                <w:szCs w:val="20"/>
              </w:rPr>
            </w:pPr>
          </w:p>
        </w:tc>
        <w:tc>
          <w:tcPr>
            <w:tcW w:w="2375" w:type="dxa"/>
            <w:vAlign w:val="center"/>
          </w:tcPr>
          <w:p w:rsidR="002712A3" w:rsidRPr="009E52BC" w:rsidRDefault="00097F91" w:rsidP="009E52BC">
            <w:pPr>
              <w:jc w:val="center"/>
              <w:rPr>
                <w:sz w:val="20"/>
                <w:szCs w:val="20"/>
              </w:rPr>
            </w:pPr>
            <w:r>
              <w:rPr>
                <w:sz w:val="20"/>
                <w:szCs w:val="20"/>
              </w:rPr>
              <w:t xml:space="preserve"> Exterior LED Sports and Athletic Field Lighting Fixture</w:t>
            </w:r>
          </w:p>
        </w:tc>
        <w:tc>
          <w:tcPr>
            <w:tcW w:w="1013" w:type="dxa"/>
            <w:vAlign w:val="center"/>
          </w:tcPr>
          <w:p w:rsidR="002712A3" w:rsidRPr="009E52BC" w:rsidRDefault="006145BA" w:rsidP="009E52BC">
            <w:pPr>
              <w:jc w:val="center"/>
              <w:rPr>
                <w:sz w:val="20"/>
                <w:szCs w:val="20"/>
              </w:rPr>
            </w:pPr>
            <w:r>
              <w:rPr>
                <w:sz w:val="20"/>
                <w:szCs w:val="20"/>
              </w:rPr>
              <w:t>1</w:t>
            </w:r>
          </w:p>
        </w:tc>
        <w:tc>
          <w:tcPr>
            <w:tcW w:w="767" w:type="dxa"/>
            <w:vAlign w:val="center"/>
          </w:tcPr>
          <w:p w:rsidR="002712A3" w:rsidRPr="009E52BC" w:rsidRDefault="006145BA" w:rsidP="009E52BC">
            <w:pPr>
              <w:jc w:val="center"/>
              <w:rPr>
                <w:sz w:val="20"/>
                <w:szCs w:val="20"/>
              </w:rPr>
            </w:pPr>
            <w:r>
              <w:rPr>
                <w:sz w:val="20"/>
                <w:szCs w:val="20"/>
              </w:rPr>
              <w:t>NA</w:t>
            </w:r>
          </w:p>
        </w:tc>
        <w:tc>
          <w:tcPr>
            <w:tcW w:w="967" w:type="dxa"/>
            <w:vAlign w:val="center"/>
          </w:tcPr>
          <w:p w:rsidR="002712A3" w:rsidRPr="0026510F" w:rsidRDefault="006145BA" w:rsidP="00C07D27">
            <w:pPr>
              <w:jc w:val="center"/>
              <w:rPr>
                <w:sz w:val="20"/>
                <w:szCs w:val="20"/>
              </w:rPr>
            </w:pPr>
            <w:r>
              <w:rPr>
                <w:sz w:val="20"/>
                <w:szCs w:val="20"/>
              </w:rPr>
              <w:t>945</w:t>
            </w:r>
          </w:p>
        </w:tc>
        <w:tc>
          <w:tcPr>
            <w:tcW w:w="987" w:type="dxa"/>
            <w:vAlign w:val="center"/>
          </w:tcPr>
          <w:p w:rsidR="002712A3" w:rsidRDefault="006145BA" w:rsidP="0074051F">
            <w:pPr>
              <w:jc w:val="center"/>
              <w:rPr>
                <w:sz w:val="20"/>
                <w:szCs w:val="20"/>
              </w:rPr>
            </w:pPr>
            <w:r>
              <w:rPr>
                <w:sz w:val="20"/>
                <w:szCs w:val="20"/>
              </w:rPr>
              <w:t>945</w:t>
            </w:r>
          </w:p>
        </w:tc>
        <w:tc>
          <w:tcPr>
            <w:tcW w:w="987" w:type="dxa"/>
            <w:vAlign w:val="center"/>
          </w:tcPr>
          <w:p w:rsidR="002712A3" w:rsidRDefault="006145BA" w:rsidP="0074051F">
            <w:pPr>
              <w:jc w:val="center"/>
              <w:rPr>
                <w:sz w:val="20"/>
                <w:szCs w:val="20"/>
              </w:rPr>
            </w:pPr>
            <w:r>
              <w:rPr>
                <w:sz w:val="20"/>
                <w:szCs w:val="20"/>
              </w:rPr>
              <w:t>NA</w:t>
            </w:r>
          </w:p>
        </w:tc>
      </w:tr>
    </w:tbl>
    <w:p w:rsidR="009E52BC" w:rsidRDefault="009E52BC" w:rsidP="00FD3DFE"/>
    <w:p w:rsidR="009E52BC" w:rsidRPr="004A5AB5" w:rsidRDefault="009E52BC" w:rsidP="00FD3DFE"/>
    <w:p w:rsidR="00FD3DFE" w:rsidRPr="00F33428" w:rsidRDefault="00FD3DFE" w:rsidP="00FD3DFE">
      <w:pPr>
        <w:outlineLvl w:val="0"/>
        <w:rPr>
          <w:b/>
        </w:rPr>
      </w:pPr>
      <w:bookmarkStart w:id="13" w:name="_Toc181721081"/>
      <w:r w:rsidRPr="00F33428">
        <w:rPr>
          <w:b/>
        </w:rPr>
        <w:t>2.2 Demand Reduction Estimation Methodologies</w:t>
      </w:r>
      <w:bookmarkEnd w:id="13"/>
    </w:p>
    <w:p w:rsidR="00DA720A" w:rsidRPr="00443D2E" w:rsidRDefault="00D30CB6" w:rsidP="00DA720A">
      <w:pPr>
        <w:spacing w:before="120"/>
      </w:pPr>
      <w:r w:rsidRPr="00991D6C">
        <w:t>The demand reduction estimates are based upon the DEER</w:t>
      </w:r>
      <w:r w:rsidRPr="00991D6C">
        <w:fldChar w:fldCharType="begin"/>
      </w:r>
      <w:r w:rsidRPr="00991D6C">
        <w:instrText xml:space="preserve"> XE "DEER" </w:instrText>
      </w:r>
      <w:r w:rsidRPr="00991D6C">
        <w:fldChar w:fldCharType="end"/>
      </w:r>
      <w:r w:rsidRPr="00991D6C">
        <w:t xml:space="preserve"> methodology for Express Efficiency</w:t>
      </w:r>
      <w:r w:rsidRPr="00991D6C">
        <w:fldChar w:fldCharType="begin"/>
      </w:r>
      <w:r w:rsidRPr="00991D6C">
        <w:instrText xml:space="preserve"> XE "Express Efficiency" </w:instrText>
      </w:r>
      <w:r w:rsidRPr="00991D6C">
        <w:fldChar w:fldCharType="end"/>
      </w:r>
      <w:r w:rsidRPr="00991D6C">
        <w:t xml:space="preserve"> type programs</w:t>
      </w:r>
      <w:r>
        <w:t xml:space="preserve"> [21]. </w:t>
      </w:r>
      <w:r w:rsidR="00DA720A" w:rsidRPr="00DA720A">
        <w:rPr>
          <w:b/>
        </w:rPr>
        <w:t>Equation 2</w:t>
      </w:r>
      <w:r w:rsidR="00DA720A">
        <w:t xml:space="preserve"> illustrates the peak demand reduction estimation method used. However, these exterior lighting measures do not have any on-peak demand savings as the lights do not operate during the DEER peak hours of 2-5 pm. </w:t>
      </w:r>
    </w:p>
    <w:p w:rsidR="00DA720A" w:rsidRPr="00DA720A" w:rsidRDefault="00DA720A" w:rsidP="00DA720A">
      <w:pPr>
        <w:spacing w:before="120"/>
        <w:rPr>
          <w:b/>
        </w:rPr>
      </w:pPr>
      <w:r w:rsidRPr="00DA720A">
        <w:rPr>
          <w:b/>
        </w:rPr>
        <w:t>Equation 2</w:t>
      </w:r>
    </w:p>
    <w:p w:rsidR="00DA720A" w:rsidRDefault="00DA720A" w:rsidP="00F12AD8">
      <w:pPr>
        <w:spacing w:before="120"/>
      </w:pPr>
      <w:r w:rsidRPr="009A5818">
        <w:rPr>
          <w:rFonts w:asciiTheme="minorHAnsi" w:hAnsiTheme="minorHAnsi" w:cstheme="minorHAnsi"/>
          <w:position w:val="-32"/>
        </w:rPr>
        <w:object w:dxaOrig="8580" w:dyaOrig="740" w14:anchorId="27B16F7F">
          <v:shape id="_x0000_i1026" type="#_x0000_t75" style="width:431pt;height:36pt" o:ole="">
            <v:imagedata r:id="rId15" o:title=""/>
          </v:shape>
          <o:OLEObject Type="Embed" ProgID="Equation.3" ShapeID="_x0000_i1026" DrawAspect="Content" ObjectID="_1503742481" r:id="rId16"/>
        </w:object>
      </w:r>
    </w:p>
    <w:p w:rsidR="00DA720A" w:rsidRPr="00DA720A" w:rsidRDefault="00DA720A" w:rsidP="00F12AD8">
      <w:pPr>
        <w:spacing w:before="120"/>
      </w:pPr>
    </w:p>
    <w:p w:rsidR="00D30CB6" w:rsidRDefault="00AF470C" w:rsidP="00F12AD8">
      <w:pPr>
        <w:spacing w:before="120"/>
      </w:pPr>
      <w:r w:rsidRPr="00A52AAD">
        <w:fldChar w:fldCharType="begin"/>
      </w:r>
      <w:r w:rsidRPr="00A52AAD">
        <w:instrText xml:space="preserve"> REF _Ref252710983 \h </w:instrText>
      </w:r>
      <w:r w:rsidRPr="00A52AAD">
        <w:fldChar w:fldCharType="separate"/>
      </w:r>
      <w:r w:rsidR="007A65EE" w:rsidRPr="00D322BB">
        <w:rPr>
          <w:sz w:val="22"/>
          <w:szCs w:val="22"/>
        </w:rPr>
        <w:t xml:space="preserve">Table </w:t>
      </w:r>
      <w:r w:rsidR="007A65EE">
        <w:rPr>
          <w:noProof/>
          <w:sz w:val="22"/>
          <w:szCs w:val="22"/>
        </w:rPr>
        <w:t>9</w:t>
      </w:r>
      <w:r w:rsidRPr="00A52AAD">
        <w:fldChar w:fldCharType="end"/>
      </w:r>
      <w:r w:rsidRPr="00A52AAD">
        <w:t xml:space="preserve"> provides</w:t>
      </w:r>
      <w:r w:rsidRPr="00FD3496">
        <w:t xml:space="preserve"> a summary of the measure and delta wattages used in the demand reduction calculation methodology, as described in the CPUC ED Workpaper Disposition for Lighting Retrofits documentation issued on November 12, 2013 [</w:t>
      </w:r>
      <w:r w:rsidRPr="00D322BB">
        <w:rPr>
          <w:rStyle w:val="EndnoteReference"/>
          <w:vertAlign w:val="baseline"/>
        </w:rPr>
        <w:endnoteReference w:id="5"/>
      </w:r>
      <w:r w:rsidRPr="00FD3496">
        <w:t>]</w:t>
      </w:r>
      <w:r>
        <w:t>.</w:t>
      </w:r>
    </w:p>
    <w:p w:rsidR="002267B4" w:rsidRDefault="002267B4" w:rsidP="00D30CB6"/>
    <w:p w:rsidR="00B50A80" w:rsidRDefault="00B50A80" w:rsidP="00D30CB6"/>
    <w:p w:rsidR="00B50A80" w:rsidRDefault="00B50A80" w:rsidP="00D30CB6"/>
    <w:p w:rsidR="00B50A80" w:rsidRDefault="00B50A80" w:rsidP="00D30CB6"/>
    <w:p w:rsidR="00B50A80" w:rsidRDefault="00B50A80" w:rsidP="00D30CB6"/>
    <w:p w:rsidR="00B50A80" w:rsidRDefault="00B50A80" w:rsidP="00D30CB6"/>
    <w:p w:rsidR="00B50A80" w:rsidRDefault="00B50A80" w:rsidP="00D30CB6"/>
    <w:p w:rsidR="00B50A80" w:rsidRPr="00181968" w:rsidRDefault="00B50A80" w:rsidP="00D30CB6"/>
    <w:p w:rsidR="00FD3DFE" w:rsidRPr="00D322BB" w:rsidRDefault="00D322BB" w:rsidP="00D322BB">
      <w:pPr>
        <w:pStyle w:val="Caption"/>
        <w:jc w:val="center"/>
        <w:rPr>
          <w:sz w:val="22"/>
          <w:szCs w:val="22"/>
        </w:rPr>
      </w:pPr>
      <w:bookmarkStart w:id="14" w:name="_Ref252710983"/>
      <w:r w:rsidRPr="00D322BB">
        <w:rPr>
          <w:sz w:val="22"/>
          <w:szCs w:val="22"/>
        </w:rPr>
        <w:t xml:space="preserve">Table </w:t>
      </w:r>
      <w:r w:rsidRPr="00D322BB">
        <w:rPr>
          <w:sz w:val="22"/>
          <w:szCs w:val="22"/>
        </w:rPr>
        <w:fldChar w:fldCharType="begin"/>
      </w:r>
      <w:r w:rsidRPr="00D322BB">
        <w:rPr>
          <w:sz w:val="22"/>
          <w:szCs w:val="22"/>
        </w:rPr>
        <w:instrText xml:space="preserve"> SEQ Table \* ARABIC </w:instrText>
      </w:r>
      <w:r w:rsidRPr="00D322BB">
        <w:rPr>
          <w:sz w:val="22"/>
          <w:szCs w:val="22"/>
        </w:rPr>
        <w:fldChar w:fldCharType="separate"/>
      </w:r>
      <w:r w:rsidR="007A65EE">
        <w:rPr>
          <w:noProof/>
          <w:sz w:val="22"/>
          <w:szCs w:val="22"/>
        </w:rPr>
        <w:t>9</w:t>
      </w:r>
      <w:r w:rsidRPr="00D322BB">
        <w:rPr>
          <w:sz w:val="22"/>
          <w:szCs w:val="22"/>
        </w:rPr>
        <w:fldChar w:fldCharType="end"/>
      </w:r>
      <w:bookmarkEnd w:id="14"/>
      <w:r w:rsidRPr="00D322BB">
        <w:rPr>
          <w:sz w:val="22"/>
          <w:szCs w:val="22"/>
        </w:rPr>
        <w:t xml:space="preserve"> Measure Wattage Summary</w:t>
      </w:r>
    </w:p>
    <w:tbl>
      <w:tblPr>
        <w:tblStyle w:val="TableContemporary"/>
        <w:tblW w:w="4908" w:type="pct"/>
        <w:jc w:val="center"/>
        <w:tblLayout w:type="fixed"/>
        <w:tblLook w:val="04A0" w:firstRow="1" w:lastRow="0" w:firstColumn="1" w:lastColumn="0" w:noHBand="0" w:noVBand="1"/>
      </w:tblPr>
      <w:tblGrid>
        <w:gridCol w:w="783"/>
        <w:gridCol w:w="1487"/>
        <w:gridCol w:w="1080"/>
        <w:gridCol w:w="1170"/>
        <w:gridCol w:w="1170"/>
        <w:gridCol w:w="990"/>
        <w:gridCol w:w="630"/>
        <w:gridCol w:w="630"/>
        <w:gridCol w:w="720"/>
        <w:gridCol w:w="740"/>
      </w:tblGrid>
      <w:tr w:rsidR="00E874F2" w:rsidRPr="00650C19" w:rsidTr="00C40029">
        <w:trPr>
          <w:cnfStyle w:val="100000000000" w:firstRow="1" w:lastRow="0" w:firstColumn="0" w:lastColumn="0" w:oddVBand="0" w:evenVBand="0" w:oddHBand="0" w:evenHBand="0" w:firstRowFirstColumn="0" w:firstRowLastColumn="0" w:lastRowFirstColumn="0" w:lastRowLastColumn="0"/>
          <w:cantSplit/>
          <w:tblHeader/>
          <w:jc w:val="center"/>
        </w:trPr>
        <w:tc>
          <w:tcPr>
            <w:tcW w:w="783" w:type="dxa"/>
            <w:vAlign w:val="center"/>
          </w:tcPr>
          <w:p w:rsidR="00E874F2" w:rsidRPr="00650C19" w:rsidRDefault="00E874F2" w:rsidP="0059314B">
            <w:pPr>
              <w:jc w:val="center"/>
              <w:rPr>
                <w:sz w:val="16"/>
                <w:szCs w:val="16"/>
              </w:rPr>
            </w:pPr>
            <w:r w:rsidRPr="00650C19">
              <w:rPr>
                <w:bCs w:val="0"/>
                <w:sz w:val="16"/>
                <w:szCs w:val="16"/>
              </w:rPr>
              <w:t>Product Code</w:t>
            </w:r>
          </w:p>
        </w:tc>
        <w:tc>
          <w:tcPr>
            <w:tcW w:w="1487" w:type="dxa"/>
            <w:vAlign w:val="center"/>
          </w:tcPr>
          <w:p w:rsidR="00E874F2" w:rsidRPr="00650C19" w:rsidRDefault="00E874F2" w:rsidP="00D54E4B">
            <w:pPr>
              <w:jc w:val="center"/>
              <w:rPr>
                <w:sz w:val="16"/>
                <w:szCs w:val="16"/>
              </w:rPr>
            </w:pPr>
            <w:r w:rsidRPr="00650C19">
              <w:rPr>
                <w:bCs w:val="0"/>
                <w:sz w:val="16"/>
                <w:szCs w:val="16"/>
              </w:rPr>
              <w:t>Measure Description Classifications</w:t>
            </w:r>
          </w:p>
        </w:tc>
        <w:tc>
          <w:tcPr>
            <w:tcW w:w="1080" w:type="dxa"/>
            <w:vAlign w:val="center"/>
          </w:tcPr>
          <w:p w:rsidR="00E874F2" w:rsidRPr="00650C19" w:rsidRDefault="00E874F2" w:rsidP="0059314B">
            <w:pPr>
              <w:jc w:val="center"/>
              <w:rPr>
                <w:sz w:val="16"/>
                <w:szCs w:val="16"/>
              </w:rPr>
            </w:pPr>
            <w:r w:rsidRPr="00650C19">
              <w:rPr>
                <w:sz w:val="16"/>
                <w:szCs w:val="16"/>
              </w:rPr>
              <w:t>Baseline Technology</w:t>
            </w:r>
          </w:p>
        </w:tc>
        <w:tc>
          <w:tcPr>
            <w:tcW w:w="1170" w:type="dxa"/>
            <w:vAlign w:val="center"/>
          </w:tcPr>
          <w:p w:rsidR="00E874F2" w:rsidRPr="00650C19" w:rsidRDefault="00E874F2" w:rsidP="0059314B">
            <w:pPr>
              <w:jc w:val="center"/>
              <w:rPr>
                <w:sz w:val="16"/>
                <w:szCs w:val="16"/>
              </w:rPr>
            </w:pPr>
            <w:r w:rsidRPr="00650C19">
              <w:rPr>
                <w:sz w:val="16"/>
                <w:szCs w:val="16"/>
              </w:rPr>
              <w:t>Code Technology</w:t>
            </w:r>
          </w:p>
        </w:tc>
        <w:tc>
          <w:tcPr>
            <w:tcW w:w="1170" w:type="dxa"/>
            <w:vAlign w:val="center"/>
          </w:tcPr>
          <w:p w:rsidR="00E874F2" w:rsidRPr="00650C19" w:rsidRDefault="00E874F2" w:rsidP="0059314B">
            <w:pPr>
              <w:jc w:val="center"/>
              <w:rPr>
                <w:sz w:val="16"/>
                <w:szCs w:val="16"/>
              </w:rPr>
            </w:pPr>
            <w:r w:rsidRPr="00650C19">
              <w:rPr>
                <w:sz w:val="16"/>
                <w:szCs w:val="16"/>
              </w:rPr>
              <w:t>Measure Technology</w:t>
            </w:r>
          </w:p>
        </w:tc>
        <w:tc>
          <w:tcPr>
            <w:tcW w:w="990" w:type="dxa"/>
            <w:vAlign w:val="center"/>
          </w:tcPr>
          <w:p w:rsidR="00F8614B" w:rsidRPr="009E52BC" w:rsidRDefault="00F8614B" w:rsidP="00F8614B">
            <w:pPr>
              <w:jc w:val="center"/>
              <w:rPr>
                <w:sz w:val="20"/>
                <w:szCs w:val="20"/>
              </w:rPr>
            </w:pPr>
            <w:r w:rsidRPr="009E52BC">
              <w:rPr>
                <w:sz w:val="20"/>
                <w:szCs w:val="20"/>
              </w:rPr>
              <w:t>C</w:t>
            </w:r>
            <w:r w:rsidR="00097F91">
              <w:rPr>
                <w:sz w:val="20"/>
                <w:szCs w:val="20"/>
              </w:rPr>
              <w:t>u</w:t>
            </w:r>
            <w:r w:rsidRPr="009E52BC">
              <w:rPr>
                <w:sz w:val="20"/>
                <w:szCs w:val="20"/>
              </w:rPr>
              <w:t>st</w:t>
            </w:r>
            <w:r w:rsidR="00097F91">
              <w:rPr>
                <w:sz w:val="20"/>
                <w:szCs w:val="20"/>
              </w:rPr>
              <w:t xml:space="preserve">omer </w:t>
            </w:r>
            <w:r w:rsidRPr="009E52BC">
              <w:rPr>
                <w:sz w:val="20"/>
                <w:szCs w:val="20"/>
              </w:rPr>
              <w:t>Ave</w:t>
            </w:r>
          </w:p>
          <w:p w:rsidR="00E874F2" w:rsidRPr="00650C19" w:rsidRDefault="00F8614B" w:rsidP="00097F91">
            <w:pPr>
              <w:jc w:val="center"/>
              <w:rPr>
                <w:sz w:val="16"/>
                <w:szCs w:val="16"/>
              </w:rPr>
            </w:pPr>
            <w:r w:rsidRPr="009E52BC">
              <w:rPr>
                <w:sz w:val="20"/>
                <w:szCs w:val="20"/>
              </w:rPr>
              <w:t xml:space="preserve">Δ </w:t>
            </w:r>
            <w:r w:rsidR="00097F91">
              <w:rPr>
                <w:sz w:val="20"/>
                <w:szCs w:val="20"/>
              </w:rPr>
              <w:t>k</w:t>
            </w:r>
            <w:r w:rsidRPr="009E52BC">
              <w:rPr>
                <w:sz w:val="20"/>
                <w:szCs w:val="20"/>
              </w:rPr>
              <w:t>W</w:t>
            </w:r>
            <w:r>
              <w:rPr>
                <w:sz w:val="20"/>
                <w:szCs w:val="20"/>
              </w:rPr>
              <w:t>/</w:t>
            </w:r>
            <w:r w:rsidR="00097F91">
              <w:rPr>
                <w:sz w:val="20"/>
                <w:szCs w:val="20"/>
              </w:rPr>
              <w:t xml:space="preserve">kW </w:t>
            </w:r>
            <w:r w:rsidR="009A1F1F">
              <w:rPr>
                <w:sz w:val="20"/>
                <w:szCs w:val="20"/>
              </w:rPr>
              <w:t>installed new fixture</w:t>
            </w:r>
          </w:p>
        </w:tc>
        <w:tc>
          <w:tcPr>
            <w:tcW w:w="630" w:type="dxa"/>
            <w:vAlign w:val="center"/>
          </w:tcPr>
          <w:p w:rsidR="00E874F2" w:rsidRPr="00650C19" w:rsidRDefault="00E874F2" w:rsidP="0059314B">
            <w:pPr>
              <w:jc w:val="center"/>
              <w:rPr>
                <w:sz w:val="16"/>
                <w:szCs w:val="16"/>
              </w:rPr>
            </w:pPr>
            <w:r w:rsidRPr="00650C19">
              <w:rPr>
                <w:sz w:val="16"/>
                <w:szCs w:val="16"/>
              </w:rPr>
              <w:t>Code Watts</w:t>
            </w:r>
          </w:p>
        </w:tc>
        <w:tc>
          <w:tcPr>
            <w:tcW w:w="630" w:type="dxa"/>
            <w:vAlign w:val="center"/>
          </w:tcPr>
          <w:p w:rsidR="00E874F2" w:rsidRPr="00650C19" w:rsidRDefault="00E874F2" w:rsidP="003F5932">
            <w:pPr>
              <w:jc w:val="center"/>
              <w:rPr>
                <w:sz w:val="16"/>
                <w:szCs w:val="16"/>
              </w:rPr>
            </w:pPr>
            <w:r w:rsidRPr="00650C19">
              <w:rPr>
                <w:sz w:val="16"/>
                <w:szCs w:val="16"/>
              </w:rPr>
              <w:t xml:space="preserve">Meas </w:t>
            </w:r>
            <w:r w:rsidR="003F5932">
              <w:rPr>
                <w:sz w:val="16"/>
                <w:szCs w:val="16"/>
              </w:rPr>
              <w:t>k</w:t>
            </w:r>
            <w:r w:rsidRPr="00650C19">
              <w:rPr>
                <w:sz w:val="16"/>
                <w:szCs w:val="16"/>
              </w:rPr>
              <w:t>W</w:t>
            </w:r>
            <w:r w:rsidR="009A1F1F">
              <w:rPr>
                <w:sz w:val="16"/>
                <w:szCs w:val="16"/>
              </w:rPr>
              <w:t xml:space="preserve">/ </w:t>
            </w:r>
            <w:r w:rsidR="003F5932">
              <w:rPr>
                <w:sz w:val="16"/>
                <w:szCs w:val="16"/>
              </w:rPr>
              <w:t>kW</w:t>
            </w:r>
          </w:p>
        </w:tc>
        <w:tc>
          <w:tcPr>
            <w:tcW w:w="720" w:type="dxa"/>
            <w:vAlign w:val="center"/>
          </w:tcPr>
          <w:p w:rsidR="00E874F2" w:rsidRPr="00650C19" w:rsidRDefault="00E874F2" w:rsidP="0059314B">
            <w:pPr>
              <w:jc w:val="center"/>
              <w:rPr>
                <w:sz w:val="16"/>
                <w:szCs w:val="16"/>
              </w:rPr>
            </w:pPr>
            <w:r w:rsidRPr="00650C19">
              <w:rPr>
                <w:sz w:val="16"/>
                <w:szCs w:val="16"/>
              </w:rPr>
              <w:t>C</w:t>
            </w:r>
            <w:r w:rsidR="00097F91">
              <w:rPr>
                <w:sz w:val="16"/>
                <w:szCs w:val="16"/>
              </w:rPr>
              <w:t>u</w:t>
            </w:r>
            <w:r w:rsidRPr="00650C19">
              <w:rPr>
                <w:sz w:val="16"/>
                <w:szCs w:val="16"/>
              </w:rPr>
              <w:t>st</w:t>
            </w:r>
            <w:r w:rsidR="00097F91">
              <w:rPr>
                <w:sz w:val="16"/>
                <w:szCs w:val="16"/>
              </w:rPr>
              <w:t xml:space="preserve">omer </w:t>
            </w:r>
            <w:r w:rsidRPr="00650C19">
              <w:rPr>
                <w:sz w:val="16"/>
                <w:szCs w:val="16"/>
              </w:rPr>
              <w:t>Ave</w:t>
            </w:r>
          </w:p>
          <w:p w:rsidR="00E874F2" w:rsidRPr="00650C19" w:rsidRDefault="00E874F2" w:rsidP="00097F91">
            <w:pPr>
              <w:jc w:val="center"/>
              <w:rPr>
                <w:sz w:val="16"/>
                <w:szCs w:val="16"/>
              </w:rPr>
            </w:pPr>
            <w:r w:rsidRPr="00650C19">
              <w:rPr>
                <w:sz w:val="16"/>
                <w:szCs w:val="16"/>
              </w:rPr>
              <w:t xml:space="preserve">Δ </w:t>
            </w:r>
            <w:r w:rsidR="00097F91">
              <w:rPr>
                <w:sz w:val="16"/>
                <w:szCs w:val="16"/>
              </w:rPr>
              <w:t>k</w:t>
            </w:r>
            <w:r w:rsidRPr="00650C19">
              <w:rPr>
                <w:sz w:val="16"/>
                <w:szCs w:val="16"/>
              </w:rPr>
              <w:t>W</w:t>
            </w:r>
            <w:r w:rsidR="009A1F1F">
              <w:rPr>
                <w:sz w:val="16"/>
                <w:szCs w:val="16"/>
              </w:rPr>
              <w:t xml:space="preserve">/ </w:t>
            </w:r>
            <w:r w:rsidR="00097F91">
              <w:rPr>
                <w:sz w:val="16"/>
                <w:szCs w:val="16"/>
              </w:rPr>
              <w:t>kW Installed  new fixture</w:t>
            </w:r>
          </w:p>
        </w:tc>
        <w:tc>
          <w:tcPr>
            <w:tcW w:w="740" w:type="dxa"/>
            <w:vAlign w:val="center"/>
          </w:tcPr>
          <w:p w:rsidR="00E874F2" w:rsidRPr="00650C19" w:rsidRDefault="00E874F2" w:rsidP="0059314B">
            <w:pPr>
              <w:jc w:val="center"/>
              <w:rPr>
                <w:sz w:val="16"/>
                <w:szCs w:val="16"/>
              </w:rPr>
            </w:pPr>
            <w:r w:rsidRPr="00650C19">
              <w:rPr>
                <w:sz w:val="16"/>
                <w:szCs w:val="16"/>
              </w:rPr>
              <w:t>Code</w:t>
            </w:r>
          </w:p>
          <w:p w:rsidR="00E874F2" w:rsidRPr="00650C19" w:rsidRDefault="00E874F2" w:rsidP="00097F91">
            <w:pPr>
              <w:jc w:val="center"/>
              <w:rPr>
                <w:sz w:val="16"/>
                <w:szCs w:val="16"/>
              </w:rPr>
            </w:pPr>
            <w:r w:rsidRPr="00650C19">
              <w:rPr>
                <w:sz w:val="16"/>
                <w:szCs w:val="16"/>
              </w:rPr>
              <w:t xml:space="preserve">Δ </w:t>
            </w:r>
            <w:r w:rsidR="00097F91">
              <w:rPr>
                <w:sz w:val="16"/>
                <w:szCs w:val="16"/>
              </w:rPr>
              <w:t>k</w:t>
            </w:r>
            <w:r w:rsidRPr="00650C19">
              <w:rPr>
                <w:sz w:val="16"/>
                <w:szCs w:val="16"/>
              </w:rPr>
              <w:t>W</w:t>
            </w:r>
          </w:p>
        </w:tc>
      </w:tr>
      <w:tr w:rsidR="009F2116" w:rsidRPr="00650C19" w:rsidTr="00C40029">
        <w:trPr>
          <w:cnfStyle w:val="000000100000" w:firstRow="0" w:lastRow="0" w:firstColumn="0" w:lastColumn="0" w:oddVBand="0" w:evenVBand="0" w:oddHBand="1" w:evenHBand="0" w:firstRowFirstColumn="0" w:firstRowLastColumn="0" w:lastRowFirstColumn="0" w:lastRowLastColumn="0"/>
          <w:cantSplit/>
          <w:jc w:val="center"/>
        </w:trPr>
        <w:tc>
          <w:tcPr>
            <w:tcW w:w="783" w:type="dxa"/>
            <w:vAlign w:val="center"/>
          </w:tcPr>
          <w:p w:rsidR="009F2116" w:rsidRPr="006B53B3" w:rsidRDefault="009F2116" w:rsidP="00150768">
            <w:pPr>
              <w:jc w:val="center"/>
              <w:rPr>
                <w:sz w:val="20"/>
                <w:szCs w:val="20"/>
              </w:rPr>
            </w:pPr>
          </w:p>
        </w:tc>
        <w:tc>
          <w:tcPr>
            <w:tcW w:w="1487" w:type="dxa"/>
            <w:vAlign w:val="center"/>
          </w:tcPr>
          <w:p w:rsidR="009F2116" w:rsidRPr="006B53B3" w:rsidRDefault="009F2116" w:rsidP="00F8614B">
            <w:pPr>
              <w:jc w:val="center"/>
              <w:rPr>
                <w:sz w:val="20"/>
                <w:szCs w:val="20"/>
              </w:rPr>
            </w:pPr>
            <w:r>
              <w:rPr>
                <w:sz w:val="20"/>
              </w:rPr>
              <w:t xml:space="preserve"> </w:t>
            </w:r>
            <w:r w:rsidR="00F8614B">
              <w:rPr>
                <w:sz w:val="20"/>
              </w:rPr>
              <w:t>Exterior</w:t>
            </w:r>
            <w:r w:rsidR="00097F91">
              <w:rPr>
                <w:sz w:val="20"/>
              </w:rPr>
              <w:t xml:space="preserve"> LED</w:t>
            </w:r>
            <w:r w:rsidR="00F8614B">
              <w:rPr>
                <w:sz w:val="20"/>
              </w:rPr>
              <w:t xml:space="preserve"> Sports and Athletic Field</w:t>
            </w:r>
            <w:r w:rsidR="00097F91">
              <w:rPr>
                <w:sz w:val="20"/>
              </w:rPr>
              <w:t xml:space="preserve"> Lighting Fixture</w:t>
            </w:r>
            <w:r>
              <w:rPr>
                <w:sz w:val="20"/>
              </w:rPr>
              <w:t>)</w:t>
            </w:r>
          </w:p>
        </w:tc>
        <w:tc>
          <w:tcPr>
            <w:tcW w:w="1080" w:type="dxa"/>
            <w:vAlign w:val="center"/>
          </w:tcPr>
          <w:p w:rsidR="009F2116" w:rsidRPr="00650C19" w:rsidRDefault="00F8614B" w:rsidP="00000F2E">
            <w:pPr>
              <w:jc w:val="center"/>
              <w:rPr>
                <w:sz w:val="20"/>
                <w:szCs w:val="20"/>
              </w:rPr>
            </w:pPr>
            <w:r>
              <w:rPr>
                <w:sz w:val="20"/>
                <w:szCs w:val="20"/>
              </w:rPr>
              <w:t>MH</w:t>
            </w:r>
          </w:p>
        </w:tc>
        <w:tc>
          <w:tcPr>
            <w:tcW w:w="1170" w:type="dxa"/>
            <w:vAlign w:val="center"/>
          </w:tcPr>
          <w:p w:rsidR="009F2116" w:rsidRPr="00650C19" w:rsidRDefault="00F8614B" w:rsidP="00150768">
            <w:pPr>
              <w:jc w:val="center"/>
              <w:rPr>
                <w:sz w:val="20"/>
                <w:szCs w:val="20"/>
              </w:rPr>
            </w:pPr>
            <w:r>
              <w:rPr>
                <w:sz w:val="20"/>
                <w:szCs w:val="20"/>
              </w:rPr>
              <w:t>LED</w:t>
            </w:r>
          </w:p>
        </w:tc>
        <w:tc>
          <w:tcPr>
            <w:tcW w:w="1170" w:type="dxa"/>
            <w:vAlign w:val="center"/>
          </w:tcPr>
          <w:p w:rsidR="009F2116" w:rsidRPr="00650C19" w:rsidRDefault="00592007" w:rsidP="00F8614B">
            <w:pPr>
              <w:jc w:val="center"/>
              <w:rPr>
                <w:sz w:val="20"/>
                <w:szCs w:val="20"/>
              </w:rPr>
            </w:pPr>
            <w:r w:rsidRPr="00592007">
              <w:rPr>
                <w:sz w:val="20"/>
                <w:szCs w:val="20"/>
              </w:rPr>
              <w:t>LEDFixt-Ext</w:t>
            </w:r>
          </w:p>
        </w:tc>
        <w:tc>
          <w:tcPr>
            <w:tcW w:w="990" w:type="dxa"/>
            <w:vAlign w:val="center"/>
          </w:tcPr>
          <w:p w:rsidR="009F2116" w:rsidRPr="00650C19" w:rsidRDefault="009A1F1F" w:rsidP="00150768">
            <w:pPr>
              <w:jc w:val="center"/>
              <w:rPr>
                <w:sz w:val="20"/>
                <w:szCs w:val="20"/>
              </w:rPr>
            </w:pPr>
            <w:r>
              <w:rPr>
                <w:sz w:val="20"/>
                <w:szCs w:val="20"/>
              </w:rPr>
              <w:t>2</w:t>
            </w:r>
          </w:p>
        </w:tc>
        <w:tc>
          <w:tcPr>
            <w:tcW w:w="630" w:type="dxa"/>
            <w:vAlign w:val="center"/>
          </w:tcPr>
          <w:p w:rsidR="009F2116" w:rsidRPr="00650C19" w:rsidRDefault="009F2116" w:rsidP="00150768">
            <w:pPr>
              <w:jc w:val="center"/>
              <w:rPr>
                <w:sz w:val="20"/>
                <w:szCs w:val="20"/>
              </w:rPr>
            </w:pPr>
          </w:p>
        </w:tc>
        <w:tc>
          <w:tcPr>
            <w:tcW w:w="630" w:type="dxa"/>
            <w:vAlign w:val="center"/>
          </w:tcPr>
          <w:p w:rsidR="009F2116" w:rsidRPr="00650C19" w:rsidRDefault="009A1F1F" w:rsidP="00150768">
            <w:pPr>
              <w:jc w:val="center"/>
              <w:rPr>
                <w:sz w:val="20"/>
                <w:szCs w:val="20"/>
              </w:rPr>
            </w:pPr>
            <w:r>
              <w:rPr>
                <w:sz w:val="20"/>
                <w:szCs w:val="20"/>
              </w:rPr>
              <w:t>1</w:t>
            </w:r>
          </w:p>
        </w:tc>
        <w:tc>
          <w:tcPr>
            <w:tcW w:w="720" w:type="dxa"/>
            <w:vAlign w:val="center"/>
          </w:tcPr>
          <w:p w:rsidR="009F2116" w:rsidRPr="00650C19" w:rsidRDefault="009A1F1F" w:rsidP="00150768">
            <w:pPr>
              <w:jc w:val="center"/>
              <w:rPr>
                <w:sz w:val="20"/>
                <w:szCs w:val="20"/>
              </w:rPr>
            </w:pPr>
            <w:r>
              <w:rPr>
                <w:sz w:val="20"/>
                <w:szCs w:val="20"/>
              </w:rPr>
              <w:t>1</w:t>
            </w:r>
          </w:p>
        </w:tc>
        <w:tc>
          <w:tcPr>
            <w:tcW w:w="740" w:type="dxa"/>
            <w:vAlign w:val="center"/>
          </w:tcPr>
          <w:p w:rsidR="009F2116" w:rsidRPr="00650C19" w:rsidRDefault="009F2116" w:rsidP="00150768">
            <w:pPr>
              <w:jc w:val="center"/>
              <w:rPr>
                <w:sz w:val="20"/>
                <w:szCs w:val="20"/>
              </w:rPr>
            </w:pPr>
          </w:p>
        </w:tc>
      </w:tr>
    </w:tbl>
    <w:p w:rsidR="0030170A" w:rsidRDefault="0030170A" w:rsidP="00FD3DFE"/>
    <w:p w:rsidR="00FD3DFE" w:rsidRDefault="00FD3DFE" w:rsidP="00FD3DFE">
      <w:pPr>
        <w:outlineLvl w:val="0"/>
        <w:rPr>
          <w:b/>
        </w:rPr>
      </w:pPr>
      <w:r>
        <w:rPr>
          <w:b/>
        </w:rPr>
        <w:t>2.3 Gas Energy Saving Estimation</w:t>
      </w:r>
    </w:p>
    <w:p w:rsidR="00E956C2" w:rsidRPr="00AD239B" w:rsidRDefault="00E956C2" w:rsidP="00E956C2">
      <w:r>
        <w:t>G</w:t>
      </w:r>
      <w:r w:rsidRPr="00441FDF">
        <w:t xml:space="preserve">as savings </w:t>
      </w:r>
      <w:r>
        <w:t xml:space="preserve">do not apply to the </w:t>
      </w:r>
      <w:r w:rsidRPr="00441FDF">
        <w:t>measure</w:t>
      </w:r>
      <w:r>
        <w:t>s found in this workpaper</w:t>
      </w:r>
      <w:r w:rsidRPr="00441FDF">
        <w:t xml:space="preserve">.  </w:t>
      </w:r>
    </w:p>
    <w:p w:rsidR="006F4024" w:rsidRDefault="006F4024" w:rsidP="006F4024"/>
    <w:p w:rsidR="00592007" w:rsidRDefault="009950CC" w:rsidP="006F4024">
      <w:r w:rsidRPr="009950CC">
        <w:t>For all the savings discussed above, there is an installation rate applied to values associated with the</w:t>
      </w:r>
      <w:r>
        <w:t xml:space="preserve"> installation GSIA </w:t>
      </w:r>
      <w:r w:rsidRPr="00A52AAD">
        <w:t xml:space="preserve">ID in </w:t>
      </w:r>
      <w:r w:rsidRPr="00A52AAD">
        <w:fldChar w:fldCharType="begin"/>
      </w:r>
      <w:r w:rsidRPr="00A52AAD">
        <w:instrText xml:space="preserve"> REF _Ref263716630 \h </w:instrText>
      </w:r>
      <w:r w:rsidRPr="00A52AAD">
        <w:fldChar w:fldCharType="separate"/>
      </w:r>
      <w:r w:rsidR="007A65EE" w:rsidRPr="00EB50B1">
        <w:rPr>
          <w:sz w:val="22"/>
          <w:szCs w:val="22"/>
        </w:rPr>
        <w:t xml:space="preserve">Table </w:t>
      </w:r>
      <w:r w:rsidR="007A65EE">
        <w:rPr>
          <w:noProof/>
          <w:sz w:val="22"/>
          <w:szCs w:val="22"/>
        </w:rPr>
        <w:t>10</w:t>
      </w:r>
      <w:r w:rsidRPr="00A52AAD">
        <w:fldChar w:fldCharType="end"/>
      </w:r>
      <w:r w:rsidRPr="00A52AAD">
        <w:t>. The GSIA ID is identified in the ex-ante implementation tables for all programs and measures. The installation</w:t>
      </w:r>
      <w:r w:rsidRPr="009950CC">
        <w:t xml:space="preserve"> rate (IR) is applied to the gross savings calculations using the values associated with the IDs below.</w:t>
      </w:r>
    </w:p>
    <w:p w:rsidR="009950CC" w:rsidRDefault="009950CC" w:rsidP="006F4024"/>
    <w:p w:rsidR="00592007" w:rsidRPr="00EB50B1" w:rsidRDefault="00592007" w:rsidP="00592007">
      <w:pPr>
        <w:pStyle w:val="Caption"/>
        <w:jc w:val="center"/>
        <w:rPr>
          <w:sz w:val="22"/>
          <w:szCs w:val="22"/>
        </w:rPr>
      </w:pPr>
      <w:bookmarkStart w:id="15" w:name="_Ref263716630"/>
      <w:r w:rsidRPr="00EB50B1">
        <w:rPr>
          <w:sz w:val="22"/>
          <w:szCs w:val="22"/>
        </w:rPr>
        <w:t xml:space="preserve">Table </w:t>
      </w:r>
      <w:r w:rsidRPr="00EB50B1">
        <w:rPr>
          <w:sz w:val="22"/>
          <w:szCs w:val="22"/>
        </w:rPr>
        <w:fldChar w:fldCharType="begin"/>
      </w:r>
      <w:r w:rsidRPr="00EB50B1">
        <w:rPr>
          <w:sz w:val="22"/>
          <w:szCs w:val="22"/>
        </w:rPr>
        <w:instrText xml:space="preserve"> SEQ Table \* ARABIC </w:instrText>
      </w:r>
      <w:r w:rsidRPr="00EB50B1">
        <w:rPr>
          <w:sz w:val="22"/>
          <w:szCs w:val="22"/>
        </w:rPr>
        <w:fldChar w:fldCharType="separate"/>
      </w:r>
      <w:r w:rsidR="007A65EE">
        <w:rPr>
          <w:noProof/>
          <w:sz w:val="22"/>
          <w:szCs w:val="22"/>
        </w:rPr>
        <w:t>10</w:t>
      </w:r>
      <w:r w:rsidRPr="00EB50B1">
        <w:rPr>
          <w:sz w:val="22"/>
          <w:szCs w:val="22"/>
        </w:rPr>
        <w:fldChar w:fldCharType="end"/>
      </w:r>
      <w:bookmarkEnd w:id="15"/>
      <w:r w:rsidRPr="00EB50B1">
        <w:rPr>
          <w:sz w:val="22"/>
          <w:szCs w:val="22"/>
        </w:rPr>
        <w:t xml:space="preserve"> Gross Savings Installation Adjustment (GSIA) IDs</w:t>
      </w:r>
    </w:p>
    <w:tbl>
      <w:tblPr>
        <w:tblStyle w:val="TableContemporary"/>
        <w:tblW w:w="7316" w:type="dxa"/>
        <w:jc w:val="center"/>
        <w:tblLook w:val="01E0" w:firstRow="1" w:lastRow="1" w:firstColumn="1" w:lastColumn="1" w:noHBand="0" w:noVBand="0"/>
      </w:tblPr>
      <w:tblGrid>
        <w:gridCol w:w="1322"/>
        <w:gridCol w:w="1556"/>
        <w:gridCol w:w="762"/>
        <w:gridCol w:w="1051"/>
        <w:gridCol w:w="1320"/>
        <w:gridCol w:w="1305"/>
      </w:tblGrid>
      <w:tr w:rsidR="00694263" w:rsidRPr="00EB50B1" w:rsidTr="00694263">
        <w:trPr>
          <w:cnfStyle w:val="100000000000" w:firstRow="1" w:lastRow="0" w:firstColumn="0" w:lastColumn="0" w:oddVBand="0" w:evenVBand="0" w:oddHBand="0" w:evenHBand="0" w:firstRowFirstColumn="0" w:firstRowLastColumn="0" w:lastRowFirstColumn="0" w:lastRowLastColumn="0"/>
          <w:jc w:val="center"/>
        </w:trPr>
        <w:tc>
          <w:tcPr>
            <w:tcW w:w="903" w:type="pct"/>
            <w:vAlign w:val="center"/>
          </w:tcPr>
          <w:p w:rsidR="00694263" w:rsidRPr="00EB50B1" w:rsidRDefault="00694263" w:rsidP="00493236">
            <w:pPr>
              <w:jc w:val="center"/>
              <w:rPr>
                <w:sz w:val="20"/>
                <w:szCs w:val="20"/>
              </w:rPr>
            </w:pPr>
            <w:r w:rsidRPr="00EB50B1">
              <w:rPr>
                <w:sz w:val="20"/>
                <w:szCs w:val="20"/>
              </w:rPr>
              <w:t>GSIA_ID</w:t>
            </w:r>
          </w:p>
        </w:tc>
        <w:tc>
          <w:tcPr>
            <w:tcW w:w="1063" w:type="pct"/>
            <w:vAlign w:val="center"/>
          </w:tcPr>
          <w:p w:rsidR="00694263" w:rsidRPr="00EB50B1" w:rsidRDefault="00694263" w:rsidP="00493236">
            <w:pPr>
              <w:jc w:val="center"/>
              <w:rPr>
                <w:sz w:val="20"/>
                <w:szCs w:val="20"/>
              </w:rPr>
            </w:pPr>
            <w:r w:rsidRPr="00EB50B1">
              <w:rPr>
                <w:sz w:val="20"/>
                <w:szCs w:val="20"/>
              </w:rPr>
              <w:t>Description</w:t>
            </w:r>
          </w:p>
        </w:tc>
        <w:tc>
          <w:tcPr>
            <w:tcW w:w="521" w:type="pct"/>
            <w:vAlign w:val="center"/>
          </w:tcPr>
          <w:p w:rsidR="00694263" w:rsidRPr="00EB50B1" w:rsidRDefault="00694263" w:rsidP="00493236">
            <w:pPr>
              <w:jc w:val="center"/>
              <w:rPr>
                <w:sz w:val="20"/>
                <w:szCs w:val="20"/>
              </w:rPr>
            </w:pPr>
            <w:r w:rsidRPr="00EB50B1">
              <w:rPr>
                <w:sz w:val="20"/>
                <w:szCs w:val="20"/>
              </w:rPr>
              <w:t>Sector</w:t>
            </w:r>
          </w:p>
        </w:tc>
        <w:tc>
          <w:tcPr>
            <w:tcW w:w="718" w:type="pct"/>
            <w:vAlign w:val="center"/>
          </w:tcPr>
          <w:p w:rsidR="00694263" w:rsidRPr="00EB50B1" w:rsidRDefault="00694263" w:rsidP="00493236">
            <w:pPr>
              <w:jc w:val="center"/>
              <w:rPr>
                <w:sz w:val="20"/>
                <w:szCs w:val="20"/>
              </w:rPr>
            </w:pPr>
            <w:r w:rsidRPr="00EB50B1">
              <w:rPr>
                <w:sz w:val="20"/>
                <w:szCs w:val="20"/>
              </w:rPr>
              <w:t>BldgType</w:t>
            </w:r>
          </w:p>
        </w:tc>
        <w:tc>
          <w:tcPr>
            <w:tcW w:w="902" w:type="pct"/>
            <w:vAlign w:val="center"/>
          </w:tcPr>
          <w:p w:rsidR="00694263" w:rsidRPr="00EB50B1" w:rsidRDefault="00694263" w:rsidP="00493236">
            <w:pPr>
              <w:jc w:val="center"/>
              <w:rPr>
                <w:sz w:val="20"/>
                <w:szCs w:val="20"/>
              </w:rPr>
            </w:pPr>
            <w:r w:rsidRPr="00EB50B1">
              <w:rPr>
                <w:sz w:val="20"/>
                <w:szCs w:val="20"/>
              </w:rPr>
              <w:t>UseCategory</w:t>
            </w:r>
          </w:p>
        </w:tc>
        <w:tc>
          <w:tcPr>
            <w:tcW w:w="892" w:type="pct"/>
            <w:vAlign w:val="center"/>
          </w:tcPr>
          <w:p w:rsidR="00694263" w:rsidRPr="00EB50B1" w:rsidRDefault="00694263" w:rsidP="00493236">
            <w:pPr>
              <w:jc w:val="center"/>
              <w:rPr>
                <w:sz w:val="20"/>
                <w:szCs w:val="20"/>
              </w:rPr>
            </w:pPr>
            <w:r w:rsidRPr="00EB50B1">
              <w:rPr>
                <w:sz w:val="20"/>
                <w:szCs w:val="20"/>
              </w:rPr>
              <w:t>TechType</w:t>
            </w:r>
          </w:p>
        </w:tc>
      </w:tr>
      <w:tr w:rsidR="00694263" w:rsidRPr="00487431" w:rsidTr="00694263">
        <w:trPr>
          <w:cnfStyle w:val="000000100000" w:firstRow="0" w:lastRow="0" w:firstColumn="0" w:lastColumn="0" w:oddVBand="0" w:evenVBand="0" w:oddHBand="1" w:evenHBand="0" w:firstRowFirstColumn="0" w:firstRowLastColumn="0" w:lastRowFirstColumn="0" w:lastRowLastColumn="0"/>
          <w:jc w:val="center"/>
        </w:trPr>
        <w:tc>
          <w:tcPr>
            <w:tcW w:w="903" w:type="pct"/>
          </w:tcPr>
          <w:p w:rsidR="00694263" w:rsidRPr="00487431" w:rsidRDefault="00694263" w:rsidP="00493236">
            <w:pPr>
              <w:jc w:val="center"/>
              <w:rPr>
                <w:sz w:val="20"/>
                <w:szCs w:val="20"/>
              </w:rPr>
            </w:pPr>
            <w:r w:rsidRPr="00487431">
              <w:rPr>
                <w:sz w:val="20"/>
              </w:rPr>
              <w:t>Def-GSIA</w:t>
            </w:r>
          </w:p>
        </w:tc>
        <w:tc>
          <w:tcPr>
            <w:tcW w:w="1063" w:type="pct"/>
          </w:tcPr>
          <w:p w:rsidR="00694263" w:rsidRPr="00487431" w:rsidRDefault="00694263" w:rsidP="00493236">
            <w:pPr>
              <w:jc w:val="center"/>
              <w:rPr>
                <w:sz w:val="20"/>
                <w:szCs w:val="20"/>
              </w:rPr>
            </w:pPr>
            <w:r w:rsidRPr="00487431">
              <w:rPr>
                <w:sz w:val="20"/>
              </w:rPr>
              <w:t>Default GSIA</w:t>
            </w:r>
          </w:p>
        </w:tc>
        <w:tc>
          <w:tcPr>
            <w:tcW w:w="521" w:type="pct"/>
          </w:tcPr>
          <w:p w:rsidR="00694263" w:rsidRPr="00487431" w:rsidRDefault="00694263" w:rsidP="00493236">
            <w:pPr>
              <w:jc w:val="center"/>
              <w:rPr>
                <w:sz w:val="20"/>
                <w:szCs w:val="20"/>
              </w:rPr>
            </w:pPr>
            <w:r w:rsidRPr="00487431">
              <w:rPr>
                <w:sz w:val="20"/>
              </w:rPr>
              <w:t>Any</w:t>
            </w:r>
          </w:p>
        </w:tc>
        <w:tc>
          <w:tcPr>
            <w:tcW w:w="718" w:type="pct"/>
          </w:tcPr>
          <w:p w:rsidR="00694263" w:rsidRPr="00487431" w:rsidRDefault="00694263" w:rsidP="00493236">
            <w:pPr>
              <w:jc w:val="center"/>
              <w:rPr>
                <w:sz w:val="20"/>
                <w:szCs w:val="20"/>
              </w:rPr>
            </w:pPr>
            <w:r w:rsidRPr="00487431">
              <w:rPr>
                <w:sz w:val="20"/>
              </w:rPr>
              <w:t>Any</w:t>
            </w:r>
          </w:p>
        </w:tc>
        <w:tc>
          <w:tcPr>
            <w:tcW w:w="902" w:type="pct"/>
          </w:tcPr>
          <w:p w:rsidR="00694263" w:rsidRPr="00487431" w:rsidRDefault="00694263" w:rsidP="00493236">
            <w:pPr>
              <w:jc w:val="center"/>
              <w:rPr>
                <w:sz w:val="20"/>
                <w:szCs w:val="20"/>
              </w:rPr>
            </w:pPr>
            <w:r w:rsidRPr="00487431">
              <w:rPr>
                <w:sz w:val="20"/>
              </w:rPr>
              <w:t>Any</w:t>
            </w:r>
          </w:p>
        </w:tc>
        <w:tc>
          <w:tcPr>
            <w:tcW w:w="892" w:type="pct"/>
          </w:tcPr>
          <w:p w:rsidR="00694263" w:rsidRPr="00487431" w:rsidRDefault="00694263" w:rsidP="00493236">
            <w:pPr>
              <w:jc w:val="center"/>
              <w:rPr>
                <w:sz w:val="20"/>
                <w:szCs w:val="20"/>
              </w:rPr>
            </w:pPr>
            <w:r w:rsidRPr="00487431">
              <w:rPr>
                <w:sz w:val="20"/>
              </w:rPr>
              <w:t>Any</w:t>
            </w:r>
          </w:p>
        </w:tc>
      </w:tr>
    </w:tbl>
    <w:p w:rsidR="00592007" w:rsidRPr="006F4024" w:rsidRDefault="00592007" w:rsidP="006F4024"/>
    <w:p w:rsidR="00E16609" w:rsidRPr="000F130A" w:rsidRDefault="00E16609" w:rsidP="00E16609">
      <w:pPr>
        <w:pStyle w:val="Heading1"/>
        <w:keepNext w:val="0"/>
        <w:rPr>
          <w:rFonts w:asciiTheme="minorHAnsi" w:hAnsiTheme="minorHAnsi" w:cstheme="minorHAnsi"/>
        </w:rPr>
      </w:pPr>
      <w:bookmarkStart w:id="16" w:name="_Toc214003093"/>
      <w:r w:rsidRPr="000F130A">
        <w:rPr>
          <w:rFonts w:asciiTheme="minorHAnsi" w:hAnsiTheme="minorHAnsi" w:cstheme="minorHAnsi"/>
        </w:rPr>
        <w:t>Section 3. Load Shape</w:t>
      </w:r>
      <w:bookmarkEnd w:id="16"/>
      <w:r w:rsidRPr="000F130A">
        <w:rPr>
          <w:rFonts w:asciiTheme="minorHAnsi" w:hAnsiTheme="minorHAnsi" w:cstheme="minorHAnsi"/>
        </w:rPr>
        <w:t>s</w:t>
      </w:r>
    </w:p>
    <w:p w:rsidR="006618B2" w:rsidRPr="006618B2" w:rsidRDefault="006618B2" w:rsidP="006618B2">
      <w:bookmarkStart w:id="17" w:name="_Toc214003096"/>
      <w:r w:rsidRPr="00BD3931">
        <w:t xml:space="preserve">The difference between the base case load shape and the measure load shape would be the most appropriate load shape; however, only end-use profiles are available.  </w:t>
      </w:r>
      <w:r w:rsidRPr="006618B2">
        <w:t xml:space="preserve">Therefore, </w:t>
      </w:r>
      <w:r w:rsidRPr="006618B2">
        <w:fldChar w:fldCharType="begin"/>
      </w:r>
      <w:r w:rsidRPr="006618B2">
        <w:instrText xml:space="preserve"> XE "load shape" </w:instrText>
      </w:r>
      <w:r w:rsidRPr="006618B2">
        <w:fldChar w:fldCharType="end"/>
      </w:r>
      <w:r w:rsidRPr="006618B2">
        <w:t xml:space="preserve">the closest load shape </w:t>
      </w:r>
      <w:r w:rsidR="003E73E4">
        <w:t xml:space="preserve">was chosen for these </w:t>
      </w:r>
      <w:r w:rsidR="003E73E4" w:rsidRPr="00A52AAD">
        <w:t>measure</w:t>
      </w:r>
      <w:r w:rsidR="00E956C2">
        <w:t>s</w:t>
      </w:r>
      <w:r w:rsidR="003E73E4" w:rsidRPr="00A52AAD">
        <w:t xml:space="preserve">. </w:t>
      </w:r>
      <w:r w:rsidRPr="00A52AAD">
        <w:t xml:space="preserve">See </w:t>
      </w:r>
      <w:r w:rsidRPr="00A52AAD">
        <w:fldChar w:fldCharType="begin"/>
      </w:r>
      <w:r w:rsidRPr="00A52AAD">
        <w:instrText xml:space="preserve"> REF _Ref252474961 \h </w:instrText>
      </w:r>
      <w:r w:rsidRPr="00A52AAD">
        <w:fldChar w:fldCharType="separate"/>
      </w:r>
      <w:r w:rsidR="007A65EE" w:rsidRPr="00042255">
        <w:rPr>
          <w:sz w:val="22"/>
          <w:szCs w:val="22"/>
        </w:rPr>
        <w:t xml:space="preserve">Table </w:t>
      </w:r>
      <w:r w:rsidR="007A65EE">
        <w:rPr>
          <w:noProof/>
          <w:sz w:val="22"/>
          <w:szCs w:val="22"/>
        </w:rPr>
        <w:t>11</w:t>
      </w:r>
      <w:r w:rsidRPr="00A52AAD">
        <w:fldChar w:fldCharType="end"/>
      </w:r>
      <w:r w:rsidRPr="00A52AAD">
        <w:t xml:space="preserve"> for a</w:t>
      </w:r>
      <w:r w:rsidRPr="006618B2">
        <w:t xml:space="preserve"> list of all Building Types and Load Shapes.  See the KEMA report [31] for a more thorough discussion regarding the load shapes for this measure.</w:t>
      </w:r>
    </w:p>
    <w:p w:rsidR="006618B2" w:rsidRPr="00BD3931" w:rsidRDefault="006618B2" w:rsidP="006618B2"/>
    <w:p w:rsidR="006618B2" w:rsidRPr="00042255" w:rsidRDefault="006618B2" w:rsidP="006618B2">
      <w:pPr>
        <w:pStyle w:val="Caption"/>
        <w:jc w:val="center"/>
        <w:rPr>
          <w:sz w:val="22"/>
          <w:szCs w:val="22"/>
        </w:rPr>
      </w:pPr>
      <w:bookmarkStart w:id="18" w:name="_Ref252474961"/>
      <w:r w:rsidRPr="00042255">
        <w:rPr>
          <w:sz w:val="22"/>
          <w:szCs w:val="22"/>
        </w:rPr>
        <w:t xml:space="preserve">Table </w:t>
      </w:r>
      <w:r w:rsidRPr="00042255">
        <w:rPr>
          <w:sz w:val="22"/>
          <w:szCs w:val="22"/>
        </w:rPr>
        <w:fldChar w:fldCharType="begin"/>
      </w:r>
      <w:r w:rsidRPr="00042255">
        <w:rPr>
          <w:sz w:val="22"/>
          <w:szCs w:val="22"/>
        </w:rPr>
        <w:instrText xml:space="preserve"> SEQ Table \* ARABIC </w:instrText>
      </w:r>
      <w:r w:rsidRPr="00042255">
        <w:rPr>
          <w:sz w:val="22"/>
          <w:szCs w:val="22"/>
        </w:rPr>
        <w:fldChar w:fldCharType="separate"/>
      </w:r>
      <w:r w:rsidR="007A65EE">
        <w:rPr>
          <w:noProof/>
          <w:sz w:val="22"/>
          <w:szCs w:val="22"/>
        </w:rPr>
        <w:t>11</w:t>
      </w:r>
      <w:r w:rsidRPr="00042255">
        <w:rPr>
          <w:sz w:val="22"/>
          <w:szCs w:val="22"/>
        </w:rPr>
        <w:fldChar w:fldCharType="end"/>
      </w:r>
      <w:bookmarkEnd w:id="18"/>
      <w:r w:rsidRPr="00042255">
        <w:rPr>
          <w:sz w:val="22"/>
          <w:szCs w:val="22"/>
        </w:rPr>
        <w:t xml:space="preserve"> Building Types and Load Shapes</w:t>
      </w:r>
    </w:p>
    <w:tbl>
      <w:tblPr>
        <w:tblStyle w:val="TableContemporary"/>
        <w:tblW w:w="6175" w:type="dxa"/>
        <w:jc w:val="center"/>
        <w:tblLook w:val="01E0" w:firstRow="1" w:lastRow="1" w:firstColumn="1" w:lastColumn="1" w:noHBand="0" w:noVBand="0"/>
      </w:tblPr>
      <w:tblGrid>
        <w:gridCol w:w="2188"/>
        <w:gridCol w:w="3987"/>
      </w:tblGrid>
      <w:tr w:rsidR="002A3281" w:rsidRPr="00042255" w:rsidTr="002A3281">
        <w:trPr>
          <w:cnfStyle w:val="100000000000" w:firstRow="1" w:lastRow="0" w:firstColumn="0" w:lastColumn="0" w:oddVBand="0" w:evenVBand="0" w:oddHBand="0" w:evenHBand="0" w:firstRowFirstColumn="0" w:firstRowLastColumn="0" w:lastRowFirstColumn="0" w:lastRowLastColumn="0"/>
          <w:tblHeader/>
          <w:jc w:val="center"/>
        </w:trPr>
        <w:tc>
          <w:tcPr>
            <w:tcW w:w="1772" w:type="pct"/>
          </w:tcPr>
          <w:p w:rsidR="002A3281" w:rsidRPr="00042255" w:rsidRDefault="002A3281" w:rsidP="00E512D6">
            <w:pPr>
              <w:jc w:val="center"/>
              <w:rPr>
                <w:sz w:val="20"/>
                <w:szCs w:val="20"/>
                <w:highlight w:val="yellow"/>
              </w:rPr>
            </w:pPr>
            <w:r w:rsidRPr="00042255">
              <w:rPr>
                <w:sz w:val="20"/>
                <w:szCs w:val="20"/>
              </w:rPr>
              <w:t>Building Type</w:t>
            </w:r>
          </w:p>
        </w:tc>
        <w:tc>
          <w:tcPr>
            <w:tcW w:w="3228" w:type="pct"/>
          </w:tcPr>
          <w:p w:rsidR="002A3281" w:rsidRPr="00042255" w:rsidRDefault="002A3281" w:rsidP="00E512D6">
            <w:pPr>
              <w:jc w:val="center"/>
              <w:rPr>
                <w:sz w:val="20"/>
                <w:szCs w:val="20"/>
              </w:rPr>
            </w:pPr>
            <w:r w:rsidRPr="00042255">
              <w:rPr>
                <w:sz w:val="20"/>
                <w:szCs w:val="20"/>
              </w:rPr>
              <w:t>Load Shape</w:t>
            </w:r>
          </w:p>
        </w:tc>
      </w:tr>
      <w:tr w:rsidR="002A3281" w:rsidRPr="00AF470C" w:rsidTr="002A3281">
        <w:trPr>
          <w:cnfStyle w:val="000000100000" w:firstRow="0" w:lastRow="0" w:firstColumn="0" w:lastColumn="0" w:oddVBand="0" w:evenVBand="0" w:oddHBand="1" w:evenHBand="0" w:firstRowFirstColumn="0" w:firstRowLastColumn="0" w:lastRowFirstColumn="0" w:lastRowLastColumn="0"/>
          <w:jc w:val="center"/>
        </w:trPr>
        <w:tc>
          <w:tcPr>
            <w:tcW w:w="1772" w:type="pct"/>
            <w:vAlign w:val="center"/>
          </w:tcPr>
          <w:p w:rsidR="002A3281" w:rsidRPr="00AF470C" w:rsidRDefault="002A3281" w:rsidP="00E512D6">
            <w:pPr>
              <w:rPr>
                <w:sz w:val="20"/>
                <w:szCs w:val="20"/>
              </w:rPr>
            </w:pPr>
            <w:r>
              <w:rPr>
                <w:sz w:val="20"/>
                <w:szCs w:val="20"/>
              </w:rPr>
              <w:t>All Commercial</w:t>
            </w:r>
          </w:p>
        </w:tc>
        <w:tc>
          <w:tcPr>
            <w:tcW w:w="3228" w:type="pct"/>
            <w:vAlign w:val="center"/>
          </w:tcPr>
          <w:p w:rsidR="002A3281" w:rsidRPr="00253DAE" w:rsidRDefault="00E956C2" w:rsidP="00253DAE">
            <w:pPr>
              <w:jc w:val="center"/>
              <w:rPr>
                <w:sz w:val="20"/>
                <w:szCs w:val="20"/>
              </w:rPr>
            </w:pPr>
            <w:r w:rsidRPr="00CF2155">
              <w:rPr>
                <w:sz w:val="20"/>
                <w:szCs w:val="20"/>
              </w:rPr>
              <w:t>01-ALC-AllCommercial-ExtLight</w:t>
            </w:r>
          </w:p>
        </w:tc>
      </w:tr>
    </w:tbl>
    <w:p w:rsidR="00FD3DFE" w:rsidRPr="00FD3DFE" w:rsidRDefault="00FD3DFE" w:rsidP="00FD3DFE"/>
    <w:p w:rsidR="00E16609" w:rsidRDefault="00E16609" w:rsidP="00E16609">
      <w:pPr>
        <w:pStyle w:val="Heading1"/>
        <w:keepNext w:val="0"/>
        <w:rPr>
          <w:rFonts w:asciiTheme="minorHAnsi" w:hAnsiTheme="minorHAnsi" w:cstheme="minorHAnsi"/>
        </w:rPr>
      </w:pPr>
      <w:r w:rsidRPr="000F130A">
        <w:rPr>
          <w:rFonts w:asciiTheme="minorHAnsi" w:hAnsiTheme="minorHAnsi" w:cstheme="minorHAnsi"/>
        </w:rPr>
        <w:t>Section 4. Base Case &amp; Measure Costs</w:t>
      </w:r>
      <w:bookmarkEnd w:id="17"/>
    </w:p>
    <w:p w:rsidR="00E16609" w:rsidRPr="000F130A" w:rsidRDefault="00E16609" w:rsidP="00824F1C">
      <w:pPr>
        <w:pStyle w:val="Heading2"/>
        <w:rPr>
          <w:rFonts w:asciiTheme="minorHAnsi" w:hAnsiTheme="minorHAnsi" w:cstheme="minorHAnsi"/>
        </w:rPr>
      </w:pPr>
      <w:bookmarkStart w:id="19" w:name="_MON_1399297811"/>
      <w:bookmarkStart w:id="20" w:name="_Toc214003097"/>
      <w:bookmarkEnd w:id="19"/>
      <w:r w:rsidRPr="000F130A">
        <w:rPr>
          <w:rFonts w:asciiTheme="minorHAnsi" w:hAnsiTheme="minorHAnsi" w:cstheme="minorHAnsi"/>
        </w:rPr>
        <w:t>4.1 Base Case Cost</w:t>
      </w:r>
      <w:bookmarkEnd w:id="20"/>
    </w:p>
    <w:p w:rsidR="00DA34E6" w:rsidRDefault="00DA34E6" w:rsidP="00A141C2">
      <w:r>
        <w:t xml:space="preserve">DEER </w:t>
      </w:r>
      <w:r w:rsidRPr="00DA34E6">
        <w:t xml:space="preserve">data does not provide information on costs for LED </w:t>
      </w:r>
      <w:r>
        <w:t xml:space="preserve">exterior </w:t>
      </w:r>
      <w:r w:rsidRPr="00DA34E6">
        <w:t>lighting fixtures.</w:t>
      </w:r>
      <w:r w:rsidR="009A1F1F">
        <w:t xml:space="preserve"> </w:t>
      </w:r>
      <w:r w:rsidR="002712A3">
        <w:t xml:space="preserve">Base case costs for sports and athletic field lighting were referenced from the 2014 RS MEANS database and provided in the costing </w:t>
      </w:r>
      <w:r w:rsidR="009A1F1F">
        <w:t>attachment 2.</w:t>
      </w:r>
      <w:r w:rsidR="00CE4FF7" w:rsidRPr="00CE4FF7">
        <w:t xml:space="preserve"> </w:t>
      </w:r>
    </w:p>
    <w:p w:rsidR="00B13D7A" w:rsidRPr="00A141C2" w:rsidRDefault="00B13D7A" w:rsidP="00A141C2"/>
    <w:p w:rsidR="00E16609" w:rsidRPr="000F130A" w:rsidRDefault="00E16609" w:rsidP="00E16609">
      <w:pPr>
        <w:pStyle w:val="Heading2"/>
        <w:keepNext w:val="0"/>
        <w:rPr>
          <w:rFonts w:asciiTheme="minorHAnsi" w:hAnsiTheme="minorHAnsi" w:cstheme="minorHAnsi"/>
        </w:rPr>
      </w:pPr>
      <w:bookmarkStart w:id="21" w:name="_Toc214003098"/>
      <w:r w:rsidRPr="000F130A">
        <w:rPr>
          <w:rFonts w:asciiTheme="minorHAnsi" w:hAnsiTheme="minorHAnsi" w:cstheme="minorHAnsi"/>
        </w:rPr>
        <w:t>4.2 Gross Measure Cost</w:t>
      </w:r>
      <w:bookmarkEnd w:id="21"/>
    </w:p>
    <w:p w:rsidR="00491A34" w:rsidRPr="00491A34" w:rsidRDefault="002712A3" w:rsidP="006E264F">
      <w:r>
        <w:t xml:space="preserve">The 2014 RS MEANS database was consulted as a reference for the measure case costs for the Sports and Athletic Field lighting measures defined in this workpaper </w:t>
      </w:r>
      <w:r w:rsidR="004F1901">
        <w:t xml:space="preserve">Measure case costs and references are provided in the </w:t>
      </w:r>
      <w:r w:rsidR="00C91BED">
        <w:t>Attachment 2</w:t>
      </w:r>
      <w:r w:rsidR="004F1901">
        <w:t>.</w:t>
      </w:r>
      <w:r w:rsidR="00AA037F" w:rsidRPr="00AA037F">
        <w:t xml:space="preserve"> </w:t>
      </w:r>
    </w:p>
    <w:p w:rsidR="00491A34" w:rsidRDefault="00491A34" w:rsidP="006E264F"/>
    <w:p w:rsidR="006E264F" w:rsidRPr="00181968" w:rsidRDefault="006E264F" w:rsidP="006E264F">
      <w:r w:rsidRPr="00181968">
        <w:t xml:space="preserve">Per the E3, the gross measure cost </w:t>
      </w:r>
      <w:r>
        <w:t xml:space="preserve">(GMC) </w:t>
      </w:r>
      <w:r w:rsidRPr="00181968">
        <w:t>is the cost to install an energy efficient measure</w:t>
      </w:r>
      <w:r>
        <w:t xml:space="preserve">. </w:t>
      </w:r>
      <w:r w:rsidRPr="00181968">
        <w:t>In the case of ROB, GMC means the cost premium required to install the energy efficient measure over a les</w:t>
      </w:r>
      <w:r>
        <w:t xml:space="preserve">s efficient piece of equipment. </w:t>
      </w:r>
    </w:p>
    <w:p w:rsidR="006E264F" w:rsidRPr="00181968" w:rsidRDefault="006E264F" w:rsidP="006E264F">
      <w:pPr>
        <w:rPr>
          <w:b/>
        </w:rPr>
      </w:pPr>
    </w:p>
    <w:p w:rsidR="006E264F" w:rsidRPr="00181968" w:rsidRDefault="006E264F" w:rsidP="006E264F">
      <w:r w:rsidRPr="00181968">
        <w:t xml:space="preserve">For </w:t>
      </w:r>
      <w:r w:rsidR="00FC0464">
        <w:t xml:space="preserve">NEW and </w:t>
      </w:r>
      <w:r w:rsidRPr="00751E76">
        <w:t>ROB</w:t>
      </w:r>
      <w:r w:rsidRPr="00181968">
        <w:t>, GMC is represented by the equation below:</w:t>
      </w:r>
    </w:p>
    <w:p w:rsidR="006E264F" w:rsidRPr="00181968" w:rsidRDefault="006E264F" w:rsidP="006E264F"/>
    <w:p w:rsidR="006E264F" w:rsidRPr="007539BD" w:rsidRDefault="00FC0464" w:rsidP="006E264F">
      <w:pPr>
        <w:ind w:left="720"/>
        <w:rPr>
          <w:i/>
        </w:rPr>
      </w:pPr>
      <w:r>
        <w:rPr>
          <w:i/>
        </w:rPr>
        <w:t xml:space="preserve">GMC </w:t>
      </w:r>
      <w:r w:rsidR="006E264F" w:rsidRPr="007539BD">
        <w:rPr>
          <w:i/>
        </w:rPr>
        <w:t>= (Measure Equipment Cost + Measure Labor Cost) – (Base Case Equipment Cost + Base Case Labor Cost)</w:t>
      </w:r>
    </w:p>
    <w:p w:rsidR="006E264F" w:rsidRDefault="006E264F" w:rsidP="006E264F"/>
    <w:p w:rsidR="006E264F" w:rsidRPr="00181968" w:rsidRDefault="006E264F" w:rsidP="006E264F">
      <w:r w:rsidRPr="00181968">
        <w:t>Note: Unless stated otherwise the measure case labor and base case labor are assumed to be the same value reducing the equation to the following:</w:t>
      </w:r>
    </w:p>
    <w:p w:rsidR="006E264F" w:rsidRPr="00181968" w:rsidRDefault="006E264F" w:rsidP="006E264F"/>
    <w:p w:rsidR="006E264F" w:rsidRPr="00181968" w:rsidRDefault="00E71684" w:rsidP="006E264F">
      <w:pPr>
        <w:ind w:left="720"/>
        <w:rPr>
          <w:i/>
        </w:rPr>
      </w:pPr>
      <w:r>
        <w:rPr>
          <w:i/>
        </w:rPr>
        <w:t xml:space="preserve">GMC </w:t>
      </w:r>
      <w:r w:rsidR="006E264F" w:rsidRPr="00181968">
        <w:rPr>
          <w:i/>
        </w:rPr>
        <w:t>= Measure Equipment Cost – Base Case Equipment Cost</w:t>
      </w:r>
    </w:p>
    <w:p w:rsidR="008E51A5" w:rsidRDefault="008E51A5" w:rsidP="008E51A5"/>
    <w:p w:rsidR="008E51A5" w:rsidRDefault="008E51A5" w:rsidP="008E51A5">
      <w:r>
        <w:fldChar w:fldCharType="begin"/>
      </w:r>
      <w:r>
        <w:instrText xml:space="preserve"> REF _Ref254519366 \h </w:instrText>
      </w:r>
      <w:r>
        <w:fldChar w:fldCharType="separate"/>
      </w:r>
      <w:r w:rsidR="007A65EE">
        <w:t xml:space="preserve">Table </w:t>
      </w:r>
      <w:r w:rsidR="007A65EE">
        <w:rPr>
          <w:noProof/>
        </w:rPr>
        <w:t>12</w:t>
      </w:r>
      <w:r>
        <w:fldChar w:fldCharType="end"/>
      </w:r>
      <w:r>
        <w:t xml:space="preserve"> shows Gross Measure Cost of the </w:t>
      </w:r>
      <w:r w:rsidR="00E975BE">
        <w:t xml:space="preserve">LED fixtures </w:t>
      </w:r>
      <w:r>
        <w:t>for ROB measures.</w:t>
      </w:r>
      <w:r w:rsidR="00C91BED">
        <w:t xml:space="preserve"> It employs weighting of the most popular measures in accordance with contractor observed retrofit </w:t>
      </w:r>
      <w:r w:rsidR="00023783">
        <w:t>applications</w:t>
      </w:r>
      <w:r w:rsidR="00C91BED">
        <w:t xml:space="preserve"> </w:t>
      </w:r>
      <w:r w:rsidR="00023783">
        <w:t>(weighted</w:t>
      </w:r>
      <w:r w:rsidR="00C91BED">
        <w:t xml:space="preserve"> 90 % for 1500 W MH retrofit and 10 % for 1000 W HM retrofit)</w:t>
      </w:r>
      <w:r w:rsidR="00096DD5">
        <w:t>.  The labor cost for installing a metal halide or LED fixture is approximately equal.</w:t>
      </w:r>
    </w:p>
    <w:p w:rsidR="008E51A5" w:rsidRDefault="008E51A5" w:rsidP="008E51A5"/>
    <w:p w:rsidR="008E51A5" w:rsidRDefault="008E51A5" w:rsidP="008E51A5">
      <w:pPr>
        <w:pStyle w:val="Caption"/>
        <w:jc w:val="center"/>
      </w:pPr>
      <w:bookmarkStart w:id="22" w:name="_Ref254519366"/>
      <w:r>
        <w:t xml:space="preserve">Table </w:t>
      </w:r>
      <w:fldSimple w:instr=" SEQ Table \* ARABIC ">
        <w:r w:rsidR="007A65EE">
          <w:rPr>
            <w:noProof/>
          </w:rPr>
          <w:t>12</w:t>
        </w:r>
      </w:fldSimple>
      <w:bookmarkEnd w:id="22"/>
      <w:r>
        <w:t xml:space="preserve"> Gross Measure Costs (GMC) of ROB Measures</w:t>
      </w:r>
    </w:p>
    <w:tbl>
      <w:tblPr>
        <w:tblStyle w:val="TableContemporary"/>
        <w:tblW w:w="4414" w:type="pct"/>
        <w:jc w:val="center"/>
        <w:tblLook w:val="04A0" w:firstRow="1" w:lastRow="0" w:firstColumn="1" w:lastColumn="0" w:noHBand="0" w:noVBand="1"/>
      </w:tblPr>
      <w:tblGrid>
        <w:gridCol w:w="905"/>
        <w:gridCol w:w="2659"/>
        <w:gridCol w:w="939"/>
        <w:gridCol w:w="851"/>
        <w:gridCol w:w="1001"/>
        <w:gridCol w:w="999"/>
        <w:gridCol w:w="1100"/>
      </w:tblGrid>
      <w:tr w:rsidR="0021320B" w:rsidRPr="00787167" w:rsidTr="006B53B3">
        <w:trPr>
          <w:cnfStyle w:val="100000000000" w:firstRow="1" w:lastRow="0" w:firstColumn="0" w:lastColumn="0" w:oddVBand="0" w:evenVBand="0" w:oddHBand="0" w:evenHBand="0" w:firstRowFirstColumn="0" w:firstRowLastColumn="0" w:lastRowFirstColumn="0" w:lastRowLastColumn="0"/>
          <w:cantSplit/>
          <w:tblHeader/>
          <w:jc w:val="center"/>
        </w:trPr>
        <w:tc>
          <w:tcPr>
            <w:tcW w:w="541" w:type="pct"/>
            <w:vAlign w:val="center"/>
          </w:tcPr>
          <w:p w:rsidR="0021320B" w:rsidRPr="00787167" w:rsidRDefault="0021320B" w:rsidP="00F7104B">
            <w:pPr>
              <w:jc w:val="center"/>
              <w:rPr>
                <w:color w:val="000000"/>
                <w:sz w:val="20"/>
                <w:szCs w:val="20"/>
              </w:rPr>
            </w:pPr>
            <w:r w:rsidRPr="00787167">
              <w:rPr>
                <w:color w:val="000000"/>
                <w:sz w:val="20"/>
                <w:szCs w:val="20"/>
              </w:rPr>
              <w:t>Product Code</w:t>
            </w:r>
          </w:p>
        </w:tc>
        <w:tc>
          <w:tcPr>
            <w:tcW w:w="1584" w:type="pct"/>
            <w:vAlign w:val="center"/>
          </w:tcPr>
          <w:p w:rsidR="0021320B" w:rsidRPr="00787167" w:rsidRDefault="0021320B" w:rsidP="00F7104B">
            <w:pPr>
              <w:jc w:val="center"/>
              <w:rPr>
                <w:color w:val="000000"/>
                <w:sz w:val="20"/>
                <w:szCs w:val="20"/>
              </w:rPr>
            </w:pPr>
            <w:r w:rsidRPr="00787167">
              <w:rPr>
                <w:color w:val="000000"/>
                <w:sz w:val="20"/>
                <w:szCs w:val="20"/>
              </w:rPr>
              <w:t>WP Measure Description</w:t>
            </w:r>
          </w:p>
        </w:tc>
        <w:tc>
          <w:tcPr>
            <w:tcW w:w="512" w:type="pct"/>
            <w:vAlign w:val="center"/>
          </w:tcPr>
          <w:p w:rsidR="0021320B" w:rsidRPr="00787167" w:rsidRDefault="0021320B" w:rsidP="003F5932">
            <w:pPr>
              <w:jc w:val="center"/>
              <w:rPr>
                <w:color w:val="000000"/>
                <w:sz w:val="20"/>
                <w:szCs w:val="20"/>
              </w:rPr>
            </w:pPr>
            <w:r w:rsidRPr="00787167">
              <w:rPr>
                <w:color w:val="000000"/>
                <w:sz w:val="20"/>
                <w:szCs w:val="20"/>
              </w:rPr>
              <w:t>Base Cost</w:t>
            </w:r>
            <w:r w:rsidR="00C42739">
              <w:rPr>
                <w:color w:val="000000"/>
                <w:sz w:val="20"/>
                <w:szCs w:val="20"/>
              </w:rPr>
              <w:t xml:space="preserve">/ new fixture installed </w:t>
            </w:r>
            <w:r w:rsidR="003F5932">
              <w:rPr>
                <w:color w:val="000000"/>
                <w:sz w:val="20"/>
                <w:szCs w:val="20"/>
              </w:rPr>
              <w:t>kW</w:t>
            </w:r>
          </w:p>
        </w:tc>
        <w:tc>
          <w:tcPr>
            <w:tcW w:w="512" w:type="pct"/>
            <w:vAlign w:val="center"/>
          </w:tcPr>
          <w:p w:rsidR="0021320B" w:rsidRPr="00787167" w:rsidRDefault="0021320B" w:rsidP="00F7104B">
            <w:pPr>
              <w:jc w:val="center"/>
              <w:rPr>
                <w:color w:val="000000"/>
                <w:sz w:val="20"/>
                <w:szCs w:val="20"/>
              </w:rPr>
            </w:pPr>
            <w:r w:rsidRPr="00787167">
              <w:rPr>
                <w:color w:val="000000"/>
                <w:sz w:val="20"/>
                <w:szCs w:val="20"/>
              </w:rPr>
              <w:t>Base Labor Cost</w:t>
            </w:r>
          </w:p>
        </w:tc>
        <w:tc>
          <w:tcPr>
            <w:tcW w:w="601" w:type="pct"/>
            <w:vAlign w:val="center"/>
          </w:tcPr>
          <w:p w:rsidR="0021320B" w:rsidRPr="00787167" w:rsidRDefault="002A19B5" w:rsidP="003F5932">
            <w:pPr>
              <w:jc w:val="center"/>
              <w:rPr>
                <w:color w:val="000000"/>
                <w:sz w:val="20"/>
                <w:szCs w:val="20"/>
              </w:rPr>
            </w:pPr>
            <w:r>
              <w:rPr>
                <w:color w:val="000000"/>
                <w:sz w:val="20"/>
                <w:szCs w:val="20"/>
              </w:rPr>
              <w:t xml:space="preserve">Gross </w:t>
            </w:r>
            <w:r w:rsidR="0021320B" w:rsidRPr="00787167">
              <w:rPr>
                <w:color w:val="000000"/>
                <w:sz w:val="20"/>
                <w:szCs w:val="20"/>
              </w:rPr>
              <w:t>Measure Cost</w:t>
            </w:r>
            <w:r w:rsidR="00C42739">
              <w:rPr>
                <w:color w:val="000000"/>
                <w:sz w:val="20"/>
                <w:szCs w:val="20"/>
              </w:rPr>
              <w:t xml:space="preserve">/ new fixture installed </w:t>
            </w:r>
            <w:r w:rsidR="003F5932">
              <w:rPr>
                <w:color w:val="000000"/>
                <w:sz w:val="20"/>
                <w:szCs w:val="20"/>
              </w:rPr>
              <w:t xml:space="preserve">kW </w:t>
            </w:r>
          </w:p>
        </w:tc>
        <w:tc>
          <w:tcPr>
            <w:tcW w:w="599" w:type="pct"/>
            <w:vAlign w:val="center"/>
          </w:tcPr>
          <w:p w:rsidR="0021320B" w:rsidRPr="00787167" w:rsidRDefault="0021320B" w:rsidP="00F7104B">
            <w:pPr>
              <w:jc w:val="center"/>
              <w:rPr>
                <w:color w:val="000000"/>
                <w:sz w:val="20"/>
                <w:szCs w:val="20"/>
              </w:rPr>
            </w:pPr>
            <w:r w:rsidRPr="00787167">
              <w:rPr>
                <w:color w:val="000000"/>
                <w:sz w:val="20"/>
                <w:szCs w:val="20"/>
              </w:rPr>
              <w:t>Measure Labor Cost</w:t>
            </w:r>
          </w:p>
        </w:tc>
        <w:tc>
          <w:tcPr>
            <w:tcW w:w="651" w:type="pct"/>
            <w:vAlign w:val="center"/>
          </w:tcPr>
          <w:p w:rsidR="0021320B" w:rsidRPr="00787167" w:rsidRDefault="0021320B" w:rsidP="003F5932">
            <w:pPr>
              <w:jc w:val="center"/>
              <w:rPr>
                <w:color w:val="000000"/>
                <w:sz w:val="20"/>
                <w:szCs w:val="20"/>
              </w:rPr>
            </w:pPr>
            <w:r w:rsidRPr="00787167">
              <w:rPr>
                <w:color w:val="000000"/>
                <w:sz w:val="20"/>
                <w:szCs w:val="20"/>
              </w:rPr>
              <w:t>Gross</w:t>
            </w:r>
            <w:r w:rsidR="00BD34D3">
              <w:rPr>
                <w:color w:val="000000"/>
                <w:sz w:val="20"/>
                <w:szCs w:val="20"/>
              </w:rPr>
              <w:t>/Inc.</w:t>
            </w:r>
            <w:r w:rsidRPr="00787167">
              <w:rPr>
                <w:color w:val="000000"/>
                <w:sz w:val="20"/>
                <w:szCs w:val="20"/>
              </w:rPr>
              <w:t xml:space="preserve"> Measure Cost</w:t>
            </w:r>
            <w:r w:rsidR="00C42739">
              <w:rPr>
                <w:color w:val="000000"/>
                <w:sz w:val="20"/>
                <w:szCs w:val="20"/>
              </w:rPr>
              <w:t xml:space="preserve">/ new fixture installed </w:t>
            </w:r>
            <w:r w:rsidR="003F5932">
              <w:rPr>
                <w:color w:val="000000"/>
                <w:sz w:val="20"/>
                <w:szCs w:val="20"/>
              </w:rPr>
              <w:t>kW</w:t>
            </w:r>
          </w:p>
        </w:tc>
      </w:tr>
      <w:tr w:rsidR="002712A3" w:rsidRPr="00166B7F" w:rsidTr="006B53B3">
        <w:trPr>
          <w:cnfStyle w:val="000000100000" w:firstRow="0" w:lastRow="0" w:firstColumn="0" w:lastColumn="0" w:oddVBand="0" w:evenVBand="0" w:oddHBand="1" w:evenHBand="0" w:firstRowFirstColumn="0" w:firstRowLastColumn="0" w:lastRowFirstColumn="0" w:lastRowLastColumn="0"/>
          <w:cantSplit/>
          <w:jc w:val="center"/>
        </w:trPr>
        <w:tc>
          <w:tcPr>
            <w:tcW w:w="541" w:type="pct"/>
            <w:vAlign w:val="center"/>
          </w:tcPr>
          <w:p w:rsidR="002712A3" w:rsidRDefault="002712A3" w:rsidP="008E51A5">
            <w:pPr>
              <w:jc w:val="center"/>
              <w:rPr>
                <w:sz w:val="20"/>
                <w:szCs w:val="20"/>
              </w:rPr>
            </w:pPr>
          </w:p>
        </w:tc>
        <w:tc>
          <w:tcPr>
            <w:tcW w:w="1584" w:type="pct"/>
            <w:vAlign w:val="center"/>
          </w:tcPr>
          <w:p w:rsidR="002712A3" w:rsidRPr="006B53B3" w:rsidRDefault="003E1D9D" w:rsidP="00340C87">
            <w:pPr>
              <w:rPr>
                <w:sz w:val="20"/>
              </w:rPr>
            </w:pPr>
            <w:r>
              <w:rPr>
                <w:sz w:val="20"/>
                <w:szCs w:val="20"/>
              </w:rPr>
              <w:t>Exterior LED Sports and Athletic Field Lighting</w:t>
            </w:r>
            <w:r w:rsidR="00340C87">
              <w:rPr>
                <w:sz w:val="20"/>
                <w:szCs w:val="20"/>
              </w:rPr>
              <w:t xml:space="preserve"> Fixtures</w:t>
            </w:r>
          </w:p>
        </w:tc>
        <w:tc>
          <w:tcPr>
            <w:tcW w:w="512" w:type="pct"/>
            <w:vAlign w:val="center"/>
          </w:tcPr>
          <w:p w:rsidR="002712A3" w:rsidRDefault="0035379B" w:rsidP="00C42739">
            <w:pPr>
              <w:jc w:val="center"/>
              <w:rPr>
                <w:color w:val="000000"/>
                <w:sz w:val="20"/>
                <w:szCs w:val="20"/>
              </w:rPr>
            </w:pPr>
            <w:r>
              <w:rPr>
                <w:color w:val="000000"/>
                <w:sz w:val="20"/>
                <w:szCs w:val="20"/>
              </w:rPr>
              <w:t>$</w:t>
            </w:r>
            <w:r w:rsidR="00C42739">
              <w:rPr>
                <w:color w:val="000000"/>
                <w:sz w:val="20"/>
                <w:szCs w:val="20"/>
              </w:rPr>
              <w:t>82</w:t>
            </w:r>
            <w:r w:rsidR="003F5932">
              <w:rPr>
                <w:color w:val="000000"/>
                <w:sz w:val="20"/>
                <w:szCs w:val="20"/>
              </w:rPr>
              <w:t>0</w:t>
            </w:r>
          </w:p>
        </w:tc>
        <w:tc>
          <w:tcPr>
            <w:tcW w:w="512" w:type="pct"/>
            <w:vAlign w:val="center"/>
          </w:tcPr>
          <w:p w:rsidR="002712A3" w:rsidRDefault="00C42739" w:rsidP="00DE4FCA">
            <w:pPr>
              <w:jc w:val="center"/>
              <w:rPr>
                <w:color w:val="000000"/>
                <w:sz w:val="20"/>
                <w:szCs w:val="20"/>
              </w:rPr>
            </w:pPr>
            <w:r>
              <w:rPr>
                <w:color w:val="000000"/>
                <w:sz w:val="20"/>
                <w:szCs w:val="20"/>
              </w:rPr>
              <w:t>---</w:t>
            </w:r>
          </w:p>
        </w:tc>
        <w:tc>
          <w:tcPr>
            <w:tcW w:w="601" w:type="pct"/>
            <w:vAlign w:val="center"/>
          </w:tcPr>
          <w:p w:rsidR="002712A3" w:rsidRDefault="0035379B" w:rsidP="00C42739">
            <w:pPr>
              <w:jc w:val="center"/>
              <w:rPr>
                <w:color w:val="000000"/>
                <w:sz w:val="20"/>
                <w:szCs w:val="20"/>
              </w:rPr>
            </w:pPr>
            <w:r>
              <w:rPr>
                <w:color w:val="000000"/>
                <w:sz w:val="20"/>
                <w:szCs w:val="20"/>
              </w:rPr>
              <w:t>$</w:t>
            </w:r>
            <w:r w:rsidR="00C42739">
              <w:rPr>
                <w:color w:val="000000"/>
                <w:sz w:val="20"/>
                <w:szCs w:val="20"/>
              </w:rPr>
              <w:t>317</w:t>
            </w:r>
            <w:r w:rsidR="003F5932">
              <w:rPr>
                <w:color w:val="000000"/>
                <w:sz w:val="20"/>
                <w:szCs w:val="20"/>
              </w:rPr>
              <w:t>0</w:t>
            </w:r>
          </w:p>
        </w:tc>
        <w:tc>
          <w:tcPr>
            <w:tcW w:w="599" w:type="pct"/>
            <w:vAlign w:val="center"/>
          </w:tcPr>
          <w:p w:rsidR="0035379B" w:rsidRDefault="0035379B" w:rsidP="008E51A5">
            <w:pPr>
              <w:jc w:val="center"/>
              <w:rPr>
                <w:color w:val="000000"/>
                <w:sz w:val="20"/>
                <w:szCs w:val="20"/>
              </w:rPr>
            </w:pPr>
          </w:p>
          <w:p w:rsidR="002712A3" w:rsidRDefault="00C42739" w:rsidP="008E51A5">
            <w:pPr>
              <w:jc w:val="center"/>
              <w:rPr>
                <w:color w:val="000000"/>
                <w:sz w:val="20"/>
                <w:szCs w:val="20"/>
              </w:rPr>
            </w:pPr>
            <w:r>
              <w:rPr>
                <w:color w:val="000000"/>
                <w:sz w:val="20"/>
                <w:szCs w:val="20"/>
              </w:rPr>
              <w:t>---</w:t>
            </w:r>
          </w:p>
          <w:p w:rsidR="0035379B" w:rsidRDefault="0035379B" w:rsidP="008E51A5">
            <w:pPr>
              <w:jc w:val="center"/>
              <w:rPr>
                <w:color w:val="000000"/>
                <w:sz w:val="20"/>
                <w:szCs w:val="20"/>
              </w:rPr>
            </w:pPr>
          </w:p>
        </w:tc>
        <w:tc>
          <w:tcPr>
            <w:tcW w:w="651" w:type="pct"/>
            <w:vAlign w:val="center"/>
          </w:tcPr>
          <w:p w:rsidR="00141C9F" w:rsidRDefault="00141C9F" w:rsidP="008E51A5">
            <w:pPr>
              <w:jc w:val="center"/>
              <w:rPr>
                <w:color w:val="000000"/>
                <w:sz w:val="20"/>
                <w:szCs w:val="20"/>
              </w:rPr>
            </w:pPr>
          </w:p>
          <w:p w:rsidR="0035379B" w:rsidRDefault="00141C9F" w:rsidP="008E51A5">
            <w:pPr>
              <w:jc w:val="center"/>
              <w:rPr>
                <w:color w:val="000000"/>
                <w:sz w:val="20"/>
                <w:szCs w:val="20"/>
              </w:rPr>
            </w:pPr>
            <w:r>
              <w:rPr>
                <w:color w:val="000000"/>
                <w:sz w:val="20"/>
                <w:szCs w:val="20"/>
              </w:rPr>
              <w:t>$2</w:t>
            </w:r>
            <w:r w:rsidR="00C42739">
              <w:rPr>
                <w:color w:val="000000"/>
                <w:sz w:val="20"/>
                <w:szCs w:val="20"/>
              </w:rPr>
              <w:t>35</w:t>
            </w:r>
            <w:r w:rsidR="003F5932">
              <w:rPr>
                <w:color w:val="000000"/>
                <w:sz w:val="20"/>
                <w:szCs w:val="20"/>
              </w:rPr>
              <w:t>0</w:t>
            </w:r>
          </w:p>
          <w:p w:rsidR="0035379B" w:rsidRDefault="0035379B" w:rsidP="002506F9">
            <w:pPr>
              <w:jc w:val="center"/>
              <w:rPr>
                <w:color w:val="000000"/>
                <w:sz w:val="20"/>
                <w:szCs w:val="20"/>
              </w:rPr>
            </w:pPr>
          </w:p>
        </w:tc>
      </w:tr>
    </w:tbl>
    <w:p w:rsidR="00FD3DFE" w:rsidRPr="008E51A5" w:rsidRDefault="00FD3DFE" w:rsidP="00E16609">
      <w:pPr>
        <w:pStyle w:val="Reminders"/>
        <w:rPr>
          <w:rFonts w:ascii="Times New Roman" w:hAnsi="Times New Roman"/>
          <w:i w:val="0"/>
        </w:rPr>
      </w:pPr>
    </w:p>
    <w:p w:rsidR="00E16609" w:rsidRPr="000F130A" w:rsidRDefault="00E16609" w:rsidP="00E16609">
      <w:pPr>
        <w:pStyle w:val="Heading2"/>
        <w:keepNext w:val="0"/>
        <w:rPr>
          <w:rFonts w:asciiTheme="minorHAnsi" w:hAnsiTheme="minorHAnsi" w:cstheme="minorHAnsi"/>
        </w:rPr>
      </w:pPr>
      <w:bookmarkStart w:id="23" w:name="_Toc214003099"/>
      <w:r w:rsidRPr="000F130A">
        <w:rPr>
          <w:rFonts w:asciiTheme="minorHAnsi" w:hAnsiTheme="minorHAnsi" w:cstheme="minorHAnsi"/>
        </w:rPr>
        <w:t>4.3 Incremental Measure Cost</w:t>
      </w:r>
    </w:p>
    <w:p w:rsidR="00F95FD3" w:rsidRPr="00F95FD3" w:rsidRDefault="00F95FD3" w:rsidP="00F95FD3">
      <w:r w:rsidRPr="00F95FD3">
        <w:t xml:space="preserve">Incremental Measure Cost </w:t>
      </w:r>
      <w:r w:rsidR="006A1EBD">
        <w:t xml:space="preserve">(IMC) </w:t>
      </w:r>
      <w:r w:rsidRPr="00F95FD3">
        <w:t xml:space="preserve">is the premium cost to install an energy efficient measure over a standard efficiency measure or code baseline measure.  </w:t>
      </w:r>
    </w:p>
    <w:p w:rsidR="00F95FD3" w:rsidRDefault="00F95FD3" w:rsidP="00F95FD3"/>
    <w:p w:rsidR="007E768F" w:rsidRDefault="007E768F" w:rsidP="007E768F">
      <w:r w:rsidRPr="00181968">
        <w:t xml:space="preserve">For ROB, the incremental measure cost (IMC) is the same as the gross measure </w:t>
      </w:r>
      <w:r>
        <w:t>cost.</w:t>
      </w:r>
    </w:p>
    <w:p w:rsidR="00B640E7" w:rsidRDefault="00B640E7" w:rsidP="00B640E7"/>
    <w:p w:rsidR="00E16609" w:rsidRPr="00BD3931" w:rsidRDefault="00E16609" w:rsidP="00E16609">
      <w:pPr>
        <w:rPr>
          <w:rFonts w:asciiTheme="minorHAnsi" w:hAnsiTheme="minorHAnsi" w:cstheme="minorHAnsi"/>
          <w:sz w:val="22"/>
          <w:szCs w:val="22"/>
        </w:rPr>
      </w:pPr>
      <w:r w:rsidRPr="00BD3931">
        <w:rPr>
          <w:rFonts w:asciiTheme="minorHAnsi" w:hAnsiTheme="minorHAnsi" w:cstheme="minorHAnsi"/>
          <w:sz w:val="22"/>
          <w:szCs w:val="22"/>
        </w:rPr>
        <w:br w:type="page"/>
      </w:r>
    </w:p>
    <w:bookmarkEnd w:id="23"/>
    <w:p w:rsidR="00A500D6" w:rsidRDefault="00E16609" w:rsidP="00221B8B">
      <w:pPr>
        <w:pStyle w:val="Heading1"/>
        <w:rPr>
          <w:rFonts w:asciiTheme="minorHAnsi" w:hAnsiTheme="minorHAnsi" w:cstheme="minorHAnsi"/>
        </w:rPr>
      </w:pPr>
      <w:r w:rsidRPr="000F130A">
        <w:rPr>
          <w:rFonts w:asciiTheme="minorHAnsi" w:hAnsiTheme="minorHAnsi" w:cstheme="minorHAnsi"/>
        </w:rPr>
        <w:t>Attachments</w:t>
      </w:r>
    </w:p>
    <w:p w:rsidR="00612041" w:rsidRDefault="00612041" w:rsidP="00E16609">
      <w:pPr>
        <w:rPr>
          <w:rFonts w:asciiTheme="minorHAnsi" w:hAnsiTheme="minorHAnsi" w:cstheme="minorHAnsi"/>
        </w:rPr>
      </w:pPr>
    </w:p>
    <w:p w:rsidR="00FD3DFE" w:rsidRDefault="00C42739" w:rsidP="003C76E2">
      <w:pPr>
        <w:pStyle w:val="EndnoteText"/>
        <w:numPr>
          <w:ilvl w:val="0"/>
          <w:numId w:val="29"/>
        </w:numPr>
        <w:rPr>
          <w:sz w:val="24"/>
        </w:rPr>
      </w:pPr>
      <w:r>
        <w:rPr>
          <w:sz w:val="24"/>
        </w:rPr>
        <w:t>Not used</w:t>
      </w:r>
    </w:p>
    <w:p w:rsidR="009D035E" w:rsidRDefault="009D035E" w:rsidP="009D035E">
      <w:pPr>
        <w:pStyle w:val="EndnoteText"/>
        <w:rPr>
          <w:sz w:val="24"/>
        </w:rPr>
      </w:pPr>
    </w:p>
    <w:p w:rsidR="009D035E" w:rsidRDefault="009D035E" w:rsidP="009D035E">
      <w:pPr>
        <w:pStyle w:val="EndnoteText"/>
        <w:rPr>
          <w:sz w:val="24"/>
        </w:rPr>
      </w:pPr>
    </w:p>
    <w:p w:rsidR="00D973CA" w:rsidRDefault="00DD42A5" w:rsidP="00F07E49">
      <w:pPr>
        <w:pStyle w:val="EndnoteText"/>
        <w:numPr>
          <w:ilvl w:val="0"/>
          <w:numId w:val="29"/>
        </w:numPr>
        <w:rPr>
          <w:sz w:val="24"/>
        </w:rPr>
      </w:pPr>
      <w:r>
        <w:rPr>
          <w:sz w:val="24"/>
        </w:rPr>
        <w:object w:dxaOrig="1531" w:dyaOrig="990" w14:anchorId="0559F07C">
          <v:shape id="_x0000_i1027" type="#_x0000_t75" style="width:118pt;height:76.5pt" o:ole="">
            <v:imagedata r:id="rId17" o:title=""/>
          </v:shape>
          <o:OLEObject Type="Embed" ProgID="Excel.Sheet.12" ShapeID="_x0000_i1027" DrawAspect="Icon" ObjectID="_1503742482" r:id="rId18"/>
        </w:object>
      </w:r>
    </w:p>
    <w:p w:rsidR="001A2C4D" w:rsidRDefault="001A2C4D" w:rsidP="001A2C4D">
      <w:pPr>
        <w:pStyle w:val="EndnoteText"/>
        <w:ind w:left="360"/>
        <w:rPr>
          <w:sz w:val="24"/>
        </w:rPr>
      </w:pPr>
    </w:p>
    <w:p w:rsidR="00C22152" w:rsidRPr="00290988" w:rsidRDefault="00C22152" w:rsidP="00C22152">
      <w:pPr>
        <w:pStyle w:val="EndnoteText"/>
        <w:ind w:left="360"/>
        <w:rPr>
          <w:sz w:val="24"/>
        </w:rPr>
      </w:pPr>
    </w:p>
    <w:p w:rsidR="00290988" w:rsidRPr="002A719C" w:rsidDel="00C40029" w:rsidRDefault="003E7627">
      <w:pPr>
        <w:pStyle w:val="ListParagraph"/>
        <w:numPr>
          <w:ilvl w:val="0"/>
          <w:numId w:val="29"/>
        </w:numPr>
        <w:rPr>
          <w:del w:id="24" w:author="charmste" w:date="2015-09-01T16:14:00Z"/>
        </w:rPr>
        <w:pPrChange w:id="25" w:author="charmste" w:date="2015-09-01T16:20:00Z">
          <w:pPr>
            <w:pStyle w:val="EndnoteText"/>
            <w:numPr>
              <w:numId w:val="29"/>
            </w:numPr>
            <w:ind w:left="360" w:hanging="360"/>
          </w:pPr>
        </w:pPrChange>
      </w:pPr>
      <w:ins w:id="26" w:author="charmste" w:date="2015-09-01T16:20:00Z">
        <w:r>
          <w:t xml:space="preserve"> </w:t>
        </w:r>
      </w:ins>
      <w:ins w:id="27" w:author="charmste" w:date="2015-09-01T16:20:00Z">
        <w:r>
          <w:object w:dxaOrig="1531" w:dyaOrig="990">
            <v:shape id="_x0000_i1028" type="#_x0000_t75" style="width:76.5pt;height:49.5pt" o:ole="">
              <v:imagedata r:id="rId19" o:title=""/>
            </v:shape>
            <o:OLEObject Type="Embed" ProgID="Excel.Sheet.12" ShapeID="_x0000_i1028" DrawAspect="Icon" ObjectID="_1503742483" r:id="rId20"/>
          </w:object>
        </w:r>
      </w:ins>
      <w:del w:id="28" w:author="charmste" w:date="2015-09-01T16:11:00Z">
        <w:r w:rsidR="002F0CF3" w:rsidDel="00C40029">
          <w:object w:dxaOrig="1531" w:dyaOrig="990" w14:anchorId="41A31469">
            <v:shape id="_x0000_i1029" type="#_x0000_t75" style="width:76.5pt;height:49.5pt" o:ole="">
              <v:imagedata r:id="rId21" o:title=""/>
            </v:shape>
            <o:OLEObject Type="Embed" ProgID="Excel.Sheet.12" ShapeID="_x0000_i1029" DrawAspect="Icon" ObjectID="_1503742484" r:id="rId22"/>
          </w:object>
        </w:r>
      </w:del>
    </w:p>
    <w:p w:rsidR="00C54EFF" w:rsidRDefault="00C54EFF">
      <w:pPr>
        <w:pStyle w:val="ListParagraph"/>
        <w:numPr>
          <w:ilvl w:val="0"/>
          <w:numId w:val="29"/>
        </w:numPr>
        <w:rPr>
          <w:rFonts w:asciiTheme="minorHAnsi" w:hAnsiTheme="minorHAnsi" w:cstheme="minorHAnsi"/>
        </w:rPr>
        <w:pPrChange w:id="29" w:author="charmste" w:date="2015-09-01T16:20:00Z">
          <w:pPr/>
        </w:pPrChange>
      </w:pPr>
    </w:p>
    <w:p w:rsidR="00C54EFF" w:rsidRDefault="00C54EFF">
      <w:pPr>
        <w:spacing w:after="200" w:line="276" w:lineRule="auto"/>
        <w:rPr>
          <w:rFonts w:asciiTheme="minorHAnsi" w:hAnsiTheme="minorHAnsi" w:cstheme="minorHAnsi"/>
        </w:rPr>
      </w:pPr>
      <w:r>
        <w:rPr>
          <w:rFonts w:asciiTheme="minorHAnsi" w:hAnsiTheme="minorHAnsi" w:cstheme="minorHAnsi"/>
        </w:rPr>
        <w:br w:type="page"/>
      </w:r>
    </w:p>
    <w:p w:rsidR="00C54EFF" w:rsidRPr="00C54EFF" w:rsidRDefault="00C54EFF" w:rsidP="00C54EFF">
      <w:pPr>
        <w:pStyle w:val="Heading1"/>
        <w:rPr>
          <w:rFonts w:asciiTheme="minorHAnsi" w:hAnsiTheme="minorHAnsi" w:cstheme="minorHAnsi"/>
        </w:rPr>
      </w:pPr>
      <w:r w:rsidRPr="00560ECC">
        <w:rPr>
          <w:rFonts w:asciiTheme="minorHAnsi" w:hAnsiTheme="minorHAnsi" w:cstheme="minorHAnsi"/>
        </w:rPr>
        <w:t>References</w:t>
      </w:r>
    </w:p>
    <w:p w:rsidR="00C54EFF" w:rsidRDefault="000967CB" w:rsidP="00E16609">
      <w:pPr>
        <w:rPr>
          <w:rFonts w:asciiTheme="minorHAnsi" w:hAnsiTheme="minorHAnsi" w:cstheme="minorHAnsi"/>
        </w:rPr>
      </w:pPr>
      <w:r>
        <w:rPr>
          <w:rFonts w:asciiTheme="minorHAnsi" w:hAnsiTheme="minorHAnsi" w:cstheme="minorHAnsi"/>
        </w:rPr>
        <w:object w:dxaOrig="966" w:dyaOrig="625" w14:anchorId="4EF83E5C">
          <v:shape id="_x0000_i1030" type="#_x0000_t75" style="width:48.5pt;height:31.5pt" o:ole="">
            <v:imagedata r:id="rId23" o:title=""/>
          </v:shape>
          <o:OLEObject Type="Embed" ProgID="Excel.Sheet.8" ShapeID="_x0000_i1030" DrawAspect="Icon" ObjectID="_1503742485" r:id="rId24"/>
        </w:object>
      </w:r>
    </w:p>
    <w:p w:rsidR="00F32B73" w:rsidRDefault="00F32B73" w:rsidP="00CC1A30">
      <w:pPr>
        <w:tabs>
          <w:tab w:val="left" w:pos="5040"/>
        </w:tabs>
        <w:rPr>
          <w:rFonts w:asciiTheme="minorHAnsi" w:hAnsiTheme="minorHAnsi" w:cstheme="minorHAnsi"/>
        </w:rPr>
      </w:pPr>
      <w:r>
        <w:rPr>
          <w:rFonts w:asciiTheme="minorHAnsi" w:hAnsiTheme="minorHAnsi" w:cstheme="minorHAnsi"/>
        </w:rPr>
        <w:t>[21]</w:t>
      </w:r>
    </w:p>
    <w:p w:rsidR="00F32B73" w:rsidRDefault="00F32B73" w:rsidP="00CC1A30">
      <w:pPr>
        <w:tabs>
          <w:tab w:val="left" w:pos="5040"/>
        </w:tabs>
        <w:rPr>
          <w:rFonts w:asciiTheme="minorHAnsi" w:hAnsiTheme="minorHAnsi" w:cstheme="minorHAnsi"/>
        </w:rPr>
      </w:pPr>
      <w:r>
        <w:rPr>
          <w:rFonts w:asciiTheme="minorHAnsi" w:hAnsiTheme="minorHAnsi" w:cstheme="minorHAnsi"/>
        </w:rPr>
        <w:t>[31]</w:t>
      </w:r>
    </w:p>
    <w:p w:rsidR="00B32A5F" w:rsidRDefault="0038798D" w:rsidP="00410696">
      <w:pPr>
        <w:tabs>
          <w:tab w:val="left" w:pos="5040"/>
        </w:tabs>
        <w:rPr>
          <w:rFonts w:asciiTheme="minorHAnsi" w:hAnsiTheme="minorHAnsi" w:cstheme="minorHAnsi"/>
        </w:rPr>
      </w:pPr>
      <w:r>
        <w:rPr>
          <w:rFonts w:asciiTheme="minorHAnsi" w:hAnsiTheme="minorHAnsi" w:cstheme="minorHAnsi"/>
        </w:rPr>
        <w:t>[132]</w:t>
      </w:r>
    </w:p>
    <w:p w:rsidR="00B32A5F" w:rsidRDefault="00B32A5F" w:rsidP="00E16609">
      <w:pPr>
        <w:rPr>
          <w:rFonts w:asciiTheme="minorHAnsi" w:hAnsiTheme="minorHAnsi" w:cstheme="minorHAnsi"/>
        </w:rPr>
      </w:pPr>
    </w:p>
    <w:p w:rsidR="00042255" w:rsidRDefault="00042255" w:rsidP="00042255">
      <w:pPr>
        <w:pStyle w:val="Caption"/>
      </w:pPr>
      <w:r w:rsidRPr="00042255">
        <w:t>Lookup Table ID Summary</w:t>
      </w:r>
    </w:p>
    <w:p w:rsidR="00042255" w:rsidRDefault="00042255" w:rsidP="00042255">
      <w:r>
        <w:t>EUL</w:t>
      </w:r>
    </w:p>
    <w:tbl>
      <w:tblPr>
        <w:tblStyle w:val="TableContemporary"/>
        <w:tblW w:w="5480" w:type="dxa"/>
        <w:tblLook w:val="01E0" w:firstRow="1" w:lastRow="1" w:firstColumn="1" w:lastColumn="1" w:noHBand="0" w:noVBand="0"/>
      </w:tblPr>
      <w:tblGrid>
        <w:gridCol w:w="1614"/>
        <w:gridCol w:w="2453"/>
        <w:gridCol w:w="1413"/>
      </w:tblGrid>
      <w:tr w:rsidR="002C4F93" w:rsidRPr="003B0A20" w:rsidTr="002C4F93">
        <w:trPr>
          <w:cnfStyle w:val="100000000000" w:firstRow="1" w:lastRow="0" w:firstColumn="0" w:lastColumn="0" w:oddVBand="0" w:evenVBand="0" w:oddHBand="0" w:evenHBand="0" w:firstRowFirstColumn="0" w:firstRowLastColumn="0" w:lastRowFirstColumn="0" w:lastRowLastColumn="0"/>
        </w:trPr>
        <w:tc>
          <w:tcPr>
            <w:tcW w:w="1473" w:type="pct"/>
            <w:vAlign w:val="center"/>
          </w:tcPr>
          <w:p w:rsidR="002C4F93" w:rsidRPr="003B0A20" w:rsidRDefault="002C4F93" w:rsidP="00493236">
            <w:pPr>
              <w:jc w:val="center"/>
              <w:rPr>
                <w:sz w:val="20"/>
                <w:szCs w:val="20"/>
              </w:rPr>
            </w:pPr>
            <w:r w:rsidRPr="003B0A20">
              <w:rPr>
                <w:sz w:val="20"/>
                <w:szCs w:val="20"/>
              </w:rPr>
              <w:t>EUL_ID</w:t>
            </w:r>
          </w:p>
        </w:tc>
        <w:tc>
          <w:tcPr>
            <w:tcW w:w="2238" w:type="pct"/>
            <w:vAlign w:val="center"/>
          </w:tcPr>
          <w:p w:rsidR="002C4F93" w:rsidRPr="003B0A20" w:rsidRDefault="002C4F93" w:rsidP="00493236">
            <w:pPr>
              <w:jc w:val="center"/>
              <w:rPr>
                <w:sz w:val="20"/>
                <w:szCs w:val="20"/>
              </w:rPr>
            </w:pPr>
            <w:r w:rsidRPr="003B0A20">
              <w:rPr>
                <w:sz w:val="20"/>
                <w:szCs w:val="20"/>
              </w:rPr>
              <w:t>Description</w:t>
            </w:r>
          </w:p>
        </w:tc>
        <w:tc>
          <w:tcPr>
            <w:tcW w:w="1289" w:type="pct"/>
            <w:vAlign w:val="center"/>
          </w:tcPr>
          <w:p w:rsidR="002C4F93" w:rsidRPr="003B0A20" w:rsidRDefault="002C4F93" w:rsidP="00493236">
            <w:pPr>
              <w:jc w:val="center"/>
              <w:rPr>
                <w:sz w:val="20"/>
                <w:szCs w:val="20"/>
              </w:rPr>
            </w:pPr>
            <w:r w:rsidRPr="003B0A20">
              <w:rPr>
                <w:sz w:val="20"/>
                <w:szCs w:val="20"/>
              </w:rPr>
              <w:t>Sector</w:t>
            </w:r>
          </w:p>
        </w:tc>
      </w:tr>
      <w:tr w:rsidR="002C4F93" w:rsidRPr="003B0A20" w:rsidTr="002C4F93">
        <w:trPr>
          <w:cnfStyle w:val="000000100000" w:firstRow="0" w:lastRow="0" w:firstColumn="0" w:lastColumn="0" w:oddVBand="0" w:evenVBand="0" w:oddHBand="1" w:evenHBand="0" w:firstRowFirstColumn="0" w:firstRowLastColumn="0" w:lastRowFirstColumn="0" w:lastRowLastColumn="0"/>
        </w:trPr>
        <w:tc>
          <w:tcPr>
            <w:tcW w:w="1473" w:type="pct"/>
            <w:vAlign w:val="center"/>
          </w:tcPr>
          <w:p w:rsidR="002C4F93" w:rsidRPr="003B0A20" w:rsidRDefault="002C4F93" w:rsidP="00493236">
            <w:pPr>
              <w:jc w:val="center"/>
              <w:rPr>
                <w:sz w:val="20"/>
                <w:szCs w:val="20"/>
              </w:rPr>
            </w:pPr>
            <w:r>
              <w:rPr>
                <w:sz w:val="20"/>
                <w:szCs w:val="20"/>
              </w:rPr>
              <w:t>OLtg-LED</w:t>
            </w:r>
          </w:p>
        </w:tc>
        <w:tc>
          <w:tcPr>
            <w:tcW w:w="2238" w:type="pct"/>
            <w:vAlign w:val="center"/>
          </w:tcPr>
          <w:p w:rsidR="002C4F93" w:rsidRPr="003B0A20" w:rsidRDefault="002C4F93" w:rsidP="00493236">
            <w:pPr>
              <w:jc w:val="center"/>
              <w:rPr>
                <w:sz w:val="20"/>
                <w:szCs w:val="20"/>
              </w:rPr>
            </w:pPr>
            <w:r>
              <w:rPr>
                <w:sz w:val="20"/>
                <w:szCs w:val="20"/>
              </w:rPr>
              <w:t>LED Lighting</w:t>
            </w:r>
          </w:p>
        </w:tc>
        <w:tc>
          <w:tcPr>
            <w:tcW w:w="1289" w:type="pct"/>
            <w:vAlign w:val="center"/>
          </w:tcPr>
          <w:p w:rsidR="002C4F93" w:rsidRPr="003B0A20" w:rsidRDefault="002C4F93" w:rsidP="00493236">
            <w:pPr>
              <w:jc w:val="center"/>
              <w:rPr>
                <w:sz w:val="20"/>
                <w:szCs w:val="20"/>
              </w:rPr>
            </w:pPr>
            <w:r>
              <w:rPr>
                <w:sz w:val="20"/>
                <w:szCs w:val="20"/>
              </w:rPr>
              <w:t>CC</w:t>
            </w:r>
          </w:p>
        </w:tc>
      </w:tr>
    </w:tbl>
    <w:p w:rsidR="00042255" w:rsidRDefault="00042255" w:rsidP="00E16609">
      <w:pPr>
        <w:rPr>
          <w:rFonts w:asciiTheme="minorHAnsi" w:hAnsiTheme="minorHAnsi" w:cstheme="minorHAnsi"/>
        </w:rPr>
      </w:pPr>
    </w:p>
    <w:p w:rsidR="00042255" w:rsidRDefault="00042255" w:rsidP="00E16609">
      <w:r w:rsidRPr="00042255">
        <w:t>NTGR</w:t>
      </w:r>
    </w:p>
    <w:tbl>
      <w:tblPr>
        <w:tblStyle w:val="TableContemporary"/>
        <w:tblW w:w="7890" w:type="dxa"/>
        <w:tblLook w:val="01E0" w:firstRow="1" w:lastRow="1" w:firstColumn="1" w:lastColumn="1" w:noHBand="0" w:noVBand="0"/>
      </w:tblPr>
      <w:tblGrid>
        <w:gridCol w:w="1475"/>
        <w:gridCol w:w="3098"/>
        <w:gridCol w:w="873"/>
        <w:gridCol w:w="1150"/>
        <w:gridCol w:w="1294"/>
      </w:tblGrid>
      <w:tr w:rsidR="00384294" w:rsidRPr="00787167" w:rsidTr="00384294">
        <w:trPr>
          <w:cnfStyle w:val="100000000000" w:firstRow="1" w:lastRow="0" w:firstColumn="0" w:lastColumn="0" w:oddVBand="0" w:evenVBand="0" w:oddHBand="0" w:evenHBand="0" w:firstRowFirstColumn="0" w:firstRowLastColumn="0" w:lastRowFirstColumn="0" w:lastRowLastColumn="0"/>
        </w:trPr>
        <w:tc>
          <w:tcPr>
            <w:tcW w:w="935" w:type="pct"/>
            <w:vAlign w:val="center"/>
          </w:tcPr>
          <w:p w:rsidR="00384294" w:rsidRPr="00787167" w:rsidRDefault="00384294" w:rsidP="00493236">
            <w:pPr>
              <w:jc w:val="center"/>
              <w:rPr>
                <w:sz w:val="20"/>
                <w:szCs w:val="20"/>
              </w:rPr>
            </w:pPr>
            <w:r w:rsidRPr="00787167">
              <w:rPr>
                <w:sz w:val="20"/>
                <w:szCs w:val="20"/>
              </w:rPr>
              <w:t>NTGR_ID*</w:t>
            </w:r>
          </w:p>
        </w:tc>
        <w:tc>
          <w:tcPr>
            <w:tcW w:w="1963" w:type="pct"/>
            <w:vAlign w:val="center"/>
          </w:tcPr>
          <w:p w:rsidR="00384294" w:rsidRPr="00787167" w:rsidRDefault="00384294" w:rsidP="00493236">
            <w:pPr>
              <w:jc w:val="center"/>
              <w:rPr>
                <w:sz w:val="20"/>
                <w:szCs w:val="20"/>
              </w:rPr>
            </w:pPr>
            <w:r w:rsidRPr="00787167">
              <w:rPr>
                <w:sz w:val="20"/>
                <w:szCs w:val="20"/>
              </w:rPr>
              <w:t>Description*</w:t>
            </w:r>
          </w:p>
        </w:tc>
        <w:tc>
          <w:tcPr>
            <w:tcW w:w="553" w:type="pct"/>
            <w:vAlign w:val="center"/>
          </w:tcPr>
          <w:p w:rsidR="00384294" w:rsidRPr="00787167" w:rsidRDefault="00384294" w:rsidP="00493236">
            <w:pPr>
              <w:jc w:val="center"/>
              <w:rPr>
                <w:sz w:val="20"/>
                <w:szCs w:val="20"/>
              </w:rPr>
            </w:pPr>
            <w:r w:rsidRPr="00787167">
              <w:rPr>
                <w:sz w:val="20"/>
                <w:szCs w:val="20"/>
              </w:rPr>
              <w:t>Sector*</w:t>
            </w:r>
          </w:p>
        </w:tc>
        <w:tc>
          <w:tcPr>
            <w:tcW w:w="729" w:type="pct"/>
            <w:vAlign w:val="center"/>
          </w:tcPr>
          <w:p w:rsidR="00384294" w:rsidRPr="00787167" w:rsidRDefault="00384294" w:rsidP="00493236">
            <w:pPr>
              <w:jc w:val="center"/>
              <w:rPr>
                <w:sz w:val="20"/>
                <w:szCs w:val="20"/>
              </w:rPr>
            </w:pPr>
            <w:r w:rsidRPr="00787167">
              <w:rPr>
                <w:sz w:val="20"/>
                <w:szCs w:val="20"/>
              </w:rPr>
              <w:t>BldgType*</w:t>
            </w:r>
          </w:p>
        </w:tc>
        <w:tc>
          <w:tcPr>
            <w:tcW w:w="820" w:type="pct"/>
          </w:tcPr>
          <w:p w:rsidR="00384294" w:rsidRPr="00787167" w:rsidRDefault="00384294" w:rsidP="00493236">
            <w:pPr>
              <w:jc w:val="center"/>
              <w:rPr>
                <w:sz w:val="20"/>
                <w:szCs w:val="20"/>
              </w:rPr>
            </w:pPr>
            <w:r w:rsidRPr="00787167">
              <w:rPr>
                <w:sz w:val="20"/>
                <w:szCs w:val="20"/>
              </w:rPr>
              <w:t>ProgDelivID</w:t>
            </w:r>
          </w:p>
        </w:tc>
      </w:tr>
      <w:tr w:rsidR="00384294" w:rsidRPr="00787167" w:rsidTr="00384294">
        <w:trPr>
          <w:cnfStyle w:val="000000100000" w:firstRow="0" w:lastRow="0" w:firstColumn="0" w:lastColumn="0" w:oddVBand="0" w:evenVBand="0" w:oddHBand="1" w:evenHBand="0" w:firstRowFirstColumn="0" w:firstRowLastColumn="0" w:lastRowFirstColumn="0" w:lastRowLastColumn="0"/>
        </w:trPr>
        <w:tc>
          <w:tcPr>
            <w:tcW w:w="935" w:type="pct"/>
            <w:vAlign w:val="center"/>
          </w:tcPr>
          <w:p w:rsidR="00384294" w:rsidRPr="0013394A" w:rsidRDefault="00384294" w:rsidP="00493236">
            <w:pPr>
              <w:jc w:val="center"/>
              <w:rPr>
                <w:sz w:val="20"/>
                <w:szCs w:val="20"/>
              </w:rPr>
            </w:pPr>
            <w:r w:rsidRPr="00F6703F">
              <w:rPr>
                <w:sz w:val="20"/>
                <w:szCs w:val="20"/>
              </w:rPr>
              <w:t>ET-Default</w:t>
            </w:r>
          </w:p>
        </w:tc>
        <w:tc>
          <w:tcPr>
            <w:tcW w:w="1963" w:type="pct"/>
            <w:vAlign w:val="center"/>
          </w:tcPr>
          <w:p w:rsidR="00384294" w:rsidRPr="0013394A" w:rsidRDefault="00384294" w:rsidP="00493236">
            <w:pPr>
              <w:jc w:val="center"/>
              <w:rPr>
                <w:sz w:val="20"/>
                <w:szCs w:val="20"/>
              </w:rPr>
            </w:pPr>
            <w:r w:rsidRPr="00F6703F">
              <w:rPr>
                <w:sz w:val="20"/>
                <w:szCs w:val="20"/>
              </w:rPr>
              <w:t>Emerging Technologies approved by ED through work paper review</w:t>
            </w:r>
          </w:p>
        </w:tc>
        <w:tc>
          <w:tcPr>
            <w:tcW w:w="553" w:type="pct"/>
            <w:vAlign w:val="center"/>
          </w:tcPr>
          <w:p w:rsidR="00384294" w:rsidRPr="0013394A" w:rsidRDefault="00384294" w:rsidP="00493236">
            <w:pPr>
              <w:jc w:val="center"/>
              <w:rPr>
                <w:sz w:val="20"/>
                <w:szCs w:val="20"/>
              </w:rPr>
            </w:pPr>
            <w:r>
              <w:rPr>
                <w:sz w:val="20"/>
                <w:szCs w:val="20"/>
              </w:rPr>
              <w:t>All</w:t>
            </w:r>
          </w:p>
        </w:tc>
        <w:tc>
          <w:tcPr>
            <w:tcW w:w="729" w:type="pct"/>
            <w:vAlign w:val="center"/>
          </w:tcPr>
          <w:p w:rsidR="00384294" w:rsidRPr="0013394A" w:rsidRDefault="00384294" w:rsidP="00493236">
            <w:pPr>
              <w:jc w:val="center"/>
              <w:rPr>
                <w:sz w:val="20"/>
                <w:szCs w:val="20"/>
              </w:rPr>
            </w:pPr>
            <w:r>
              <w:rPr>
                <w:sz w:val="20"/>
                <w:szCs w:val="20"/>
              </w:rPr>
              <w:t>Any</w:t>
            </w:r>
          </w:p>
        </w:tc>
        <w:tc>
          <w:tcPr>
            <w:tcW w:w="820" w:type="pct"/>
            <w:vAlign w:val="center"/>
          </w:tcPr>
          <w:p w:rsidR="00384294" w:rsidRPr="0013394A" w:rsidRDefault="00384294" w:rsidP="00493236">
            <w:pPr>
              <w:jc w:val="center"/>
              <w:rPr>
                <w:sz w:val="20"/>
                <w:szCs w:val="20"/>
              </w:rPr>
            </w:pPr>
            <w:r>
              <w:rPr>
                <w:sz w:val="20"/>
                <w:szCs w:val="20"/>
              </w:rPr>
              <w:t>All</w:t>
            </w:r>
          </w:p>
        </w:tc>
      </w:tr>
      <w:tr w:rsidR="00384294" w:rsidRPr="00787167" w:rsidTr="00384294">
        <w:trPr>
          <w:cnfStyle w:val="000000010000" w:firstRow="0" w:lastRow="0" w:firstColumn="0" w:lastColumn="0" w:oddVBand="0" w:evenVBand="0" w:oddHBand="0" w:evenHBand="1" w:firstRowFirstColumn="0" w:firstRowLastColumn="0" w:lastRowFirstColumn="0" w:lastRowLastColumn="0"/>
        </w:trPr>
        <w:tc>
          <w:tcPr>
            <w:tcW w:w="935" w:type="pct"/>
            <w:vAlign w:val="center"/>
          </w:tcPr>
          <w:p w:rsidR="00384294" w:rsidRPr="0013394A" w:rsidRDefault="00384294" w:rsidP="00493236">
            <w:pPr>
              <w:jc w:val="center"/>
              <w:rPr>
                <w:sz w:val="20"/>
                <w:szCs w:val="20"/>
              </w:rPr>
            </w:pPr>
            <w:r w:rsidRPr="0013394A">
              <w:rPr>
                <w:sz w:val="20"/>
                <w:szCs w:val="20"/>
              </w:rPr>
              <w:t>Com-Default&gt;2yrs</w:t>
            </w:r>
          </w:p>
        </w:tc>
        <w:tc>
          <w:tcPr>
            <w:tcW w:w="1963" w:type="pct"/>
            <w:vAlign w:val="center"/>
          </w:tcPr>
          <w:p w:rsidR="00384294" w:rsidRPr="0013394A" w:rsidRDefault="00384294" w:rsidP="00493236">
            <w:pPr>
              <w:jc w:val="center"/>
              <w:rPr>
                <w:sz w:val="20"/>
                <w:szCs w:val="20"/>
              </w:rPr>
            </w:pPr>
            <w:r w:rsidRPr="0013394A">
              <w:rPr>
                <w:sz w:val="20"/>
                <w:szCs w:val="20"/>
              </w:rPr>
              <w:t>All other EEMs with no evaluated NTGR; existing EEM in programs with same delivery mechanism for more than 2 years</w:t>
            </w:r>
          </w:p>
        </w:tc>
        <w:tc>
          <w:tcPr>
            <w:tcW w:w="553" w:type="pct"/>
            <w:vAlign w:val="center"/>
          </w:tcPr>
          <w:p w:rsidR="00384294" w:rsidRPr="0013394A" w:rsidRDefault="00384294" w:rsidP="00493236">
            <w:pPr>
              <w:jc w:val="center"/>
              <w:rPr>
                <w:sz w:val="20"/>
                <w:szCs w:val="20"/>
              </w:rPr>
            </w:pPr>
            <w:r w:rsidRPr="0013394A">
              <w:rPr>
                <w:sz w:val="20"/>
                <w:szCs w:val="20"/>
              </w:rPr>
              <w:t>Com</w:t>
            </w:r>
          </w:p>
        </w:tc>
        <w:tc>
          <w:tcPr>
            <w:tcW w:w="729" w:type="pct"/>
            <w:vAlign w:val="center"/>
          </w:tcPr>
          <w:p w:rsidR="00384294" w:rsidRPr="0013394A" w:rsidRDefault="00384294" w:rsidP="00493236">
            <w:pPr>
              <w:jc w:val="center"/>
              <w:rPr>
                <w:sz w:val="20"/>
                <w:szCs w:val="20"/>
              </w:rPr>
            </w:pPr>
            <w:r w:rsidRPr="0013394A">
              <w:rPr>
                <w:sz w:val="20"/>
                <w:szCs w:val="20"/>
              </w:rPr>
              <w:t>Any</w:t>
            </w:r>
          </w:p>
        </w:tc>
        <w:tc>
          <w:tcPr>
            <w:tcW w:w="820" w:type="pct"/>
            <w:vAlign w:val="center"/>
          </w:tcPr>
          <w:p w:rsidR="00384294" w:rsidRPr="0013394A" w:rsidRDefault="00384294" w:rsidP="00493236">
            <w:pPr>
              <w:jc w:val="center"/>
              <w:rPr>
                <w:sz w:val="20"/>
                <w:szCs w:val="20"/>
              </w:rPr>
            </w:pPr>
            <w:r w:rsidRPr="0013394A">
              <w:rPr>
                <w:sz w:val="20"/>
                <w:szCs w:val="20"/>
              </w:rPr>
              <w:t>All</w:t>
            </w:r>
          </w:p>
        </w:tc>
      </w:tr>
      <w:tr w:rsidR="00384294" w:rsidRPr="00657775" w:rsidTr="00384294">
        <w:trPr>
          <w:cnfStyle w:val="000000100000" w:firstRow="0" w:lastRow="0" w:firstColumn="0" w:lastColumn="0" w:oddVBand="0" w:evenVBand="0" w:oddHBand="1" w:evenHBand="0" w:firstRowFirstColumn="0" w:firstRowLastColumn="0" w:lastRowFirstColumn="0" w:lastRowLastColumn="0"/>
        </w:trPr>
        <w:tc>
          <w:tcPr>
            <w:tcW w:w="935" w:type="pct"/>
            <w:vAlign w:val="center"/>
          </w:tcPr>
          <w:p w:rsidR="00384294" w:rsidRPr="0013394A" w:rsidRDefault="00384294" w:rsidP="00493236">
            <w:pPr>
              <w:jc w:val="center"/>
              <w:rPr>
                <w:sz w:val="20"/>
                <w:szCs w:val="20"/>
              </w:rPr>
            </w:pPr>
            <w:r w:rsidRPr="0013394A">
              <w:rPr>
                <w:sz w:val="20"/>
                <w:szCs w:val="20"/>
              </w:rPr>
              <w:t>Ind-Default&gt;2yrs</w:t>
            </w:r>
          </w:p>
        </w:tc>
        <w:tc>
          <w:tcPr>
            <w:tcW w:w="1963" w:type="pct"/>
            <w:vAlign w:val="center"/>
          </w:tcPr>
          <w:p w:rsidR="00384294" w:rsidRPr="0013394A" w:rsidRDefault="00384294" w:rsidP="00493236">
            <w:pPr>
              <w:jc w:val="center"/>
              <w:rPr>
                <w:sz w:val="20"/>
                <w:szCs w:val="20"/>
              </w:rPr>
            </w:pPr>
            <w:r w:rsidRPr="0013394A">
              <w:rPr>
                <w:sz w:val="20"/>
                <w:szCs w:val="20"/>
              </w:rPr>
              <w:t>All other EEMs with no evaluated NTGR; existing EEM in programs with same delivery mechanism for more than 2 years</w:t>
            </w:r>
          </w:p>
        </w:tc>
        <w:tc>
          <w:tcPr>
            <w:tcW w:w="553" w:type="pct"/>
            <w:vAlign w:val="center"/>
          </w:tcPr>
          <w:p w:rsidR="00384294" w:rsidRPr="0013394A" w:rsidRDefault="00384294" w:rsidP="00493236">
            <w:pPr>
              <w:jc w:val="center"/>
              <w:rPr>
                <w:sz w:val="20"/>
                <w:szCs w:val="20"/>
              </w:rPr>
            </w:pPr>
            <w:r w:rsidRPr="0013394A">
              <w:rPr>
                <w:sz w:val="20"/>
                <w:szCs w:val="20"/>
              </w:rPr>
              <w:t>Ind</w:t>
            </w:r>
          </w:p>
        </w:tc>
        <w:tc>
          <w:tcPr>
            <w:tcW w:w="729" w:type="pct"/>
            <w:vAlign w:val="center"/>
          </w:tcPr>
          <w:p w:rsidR="00384294" w:rsidRPr="0013394A" w:rsidRDefault="00384294" w:rsidP="00493236">
            <w:pPr>
              <w:jc w:val="center"/>
              <w:rPr>
                <w:sz w:val="20"/>
                <w:szCs w:val="20"/>
              </w:rPr>
            </w:pPr>
            <w:r w:rsidRPr="0013394A">
              <w:rPr>
                <w:sz w:val="20"/>
                <w:szCs w:val="20"/>
              </w:rPr>
              <w:t>Any</w:t>
            </w:r>
          </w:p>
        </w:tc>
        <w:tc>
          <w:tcPr>
            <w:tcW w:w="820" w:type="pct"/>
            <w:vAlign w:val="center"/>
          </w:tcPr>
          <w:p w:rsidR="00384294" w:rsidRPr="0013394A" w:rsidRDefault="00384294" w:rsidP="00493236">
            <w:pPr>
              <w:jc w:val="center"/>
              <w:rPr>
                <w:sz w:val="20"/>
                <w:szCs w:val="20"/>
              </w:rPr>
            </w:pPr>
            <w:r w:rsidRPr="0013394A">
              <w:rPr>
                <w:sz w:val="20"/>
                <w:szCs w:val="20"/>
              </w:rPr>
              <w:t>All</w:t>
            </w:r>
          </w:p>
        </w:tc>
      </w:tr>
      <w:tr w:rsidR="00384294" w:rsidRPr="00657775" w:rsidTr="00384294">
        <w:trPr>
          <w:cnfStyle w:val="000000010000" w:firstRow="0" w:lastRow="0" w:firstColumn="0" w:lastColumn="0" w:oddVBand="0" w:evenVBand="0" w:oddHBand="0" w:evenHBand="1" w:firstRowFirstColumn="0" w:firstRowLastColumn="0" w:lastRowFirstColumn="0" w:lastRowLastColumn="0"/>
        </w:trPr>
        <w:tc>
          <w:tcPr>
            <w:tcW w:w="935" w:type="pct"/>
            <w:vAlign w:val="center"/>
          </w:tcPr>
          <w:p w:rsidR="00384294" w:rsidRPr="0013394A" w:rsidRDefault="00384294" w:rsidP="00493236">
            <w:pPr>
              <w:jc w:val="center"/>
              <w:rPr>
                <w:sz w:val="20"/>
                <w:szCs w:val="20"/>
              </w:rPr>
            </w:pPr>
            <w:r w:rsidRPr="0013394A">
              <w:rPr>
                <w:sz w:val="20"/>
                <w:szCs w:val="20"/>
              </w:rPr>
              <w:t>Agric-Default&gt;2yrs</w:t>
            </w:r>
          </w:p>
        </w:tc>
        <w:tc>
          <w:tcPr>
            <w:tcW w:w="1963" w:type="pct"/>
            <w:vAlign w:val="center"/>
          </w:tcPr>
          <w:p w:rsidR="00384294" w:rsidRPr="0013394A" w:rsidRDefault="00384294" w:rsidP="00493236">
            <w:pPr>
              <w:jc w:val="center"/>
              <w:rPr>
                <w:sz w:val="20"/>
                <w:szCs w:val="20"/>
              </w:rPr>
            </w:pPr>
            <w:r w:rsidRPr="0013394A">
              <w:rPr>
                <w:sz w:val="20"/>
                <w:szCs w:val="20"/>
              </w:rPr>
              <w:t>All other EEMs with no evaluated NTGR; existing EEM in programs with same delivery mechanism for more than 2 years</w:t>
            </w:r>
          </w:p>
        </w:tc>
        <w:tc>
          <w:tcPr>
            <w:tcW w:w="553" w:type="pct"/>
            <w:vAlign w:val="center"/>
          </w:tcPr>
          <w:p w:rsidR="00384294" w:rsidRPr="0013394A" w:rsidRDefault="00384294" w:rsidP="00493236">
            <w:pPr>
              <w:jc w:val="center"/>
              <w:rPr>
                <w:sz w:val="20"/>
                <w:szCs w:val="20"/>
              </w:rPr>
            </w:pPr>
            <w:r w:rsidRPr="0013394A">
              <w:rPr>
                <w:sz w:val="20"/>
                <w:szCs w:val="20"/>
              </w:rPr>
              <w:t>Ag</w:t>
            </w:r>
          </w:p>
        </w:tc>
        <w:tc>
          <w:tcPr>
            <w:tcW w:w="729" w:type="pct"/>
            <w:vAlign w:val="center"/>
          </w:tcPr>
          <w:p w:rsidR="00384294" w:rsidRPr="0013394A" w:rsidRDefault="00384294" w:rsidP="00493236">
            <w:pPr>
              <w:jc w:val="center"/>
              <w:rPr>
                <w:sz w:val="20"/>
                <w:szCs w:val="20"/>
              </w:rPr>
            </w:pPr>
            <w:r w:rsidRPr="0013394A">
              <w:rPr>
                <w:sz w:val="20"/>
                <w:szCs w:val="20"/>
              </w:rPr>
              <w:t>Any</w:t>
            </w:r>
          </w:p>
        </w:tc>
        <w:tc>
          <w:tcPr>
            <w:tcW w:w="820" w:type="pct"/>
            <w:vAlign w:val="center"/>
          </w:tcPr>
          <w:p w:rsidR="00384294" w:rsidRPr="0013394A" w:rsidRDefault="00384294" w:rsidP="00493236">
            <w:pPr>
              <w:jc w:val="center"/>
              <w:rPr>
                <w:sz w:val="20"/>
                <w:szCs w:val="20"/>
              </w:rPr>
            </w:pPr>
            <w:r w:rsidRPr="0013394A">
              <w:rPr>
                <w:sz w:val="20"/>
                <w:szCs w:val="20"/>
              </w:rPr>
              <w:t>All</w:t>
            </w:r>
          </w:p>
        </w:tc>
      </w:tr>
    </w:tbl>
    <w:p w:rsidR="00042255" w:rsidRDefault="00042255" w:rsidP="00E16609"/>
    <w:p w:rsidR="00042255" w:rsidRDefault="00042255" w:rsidP="00E16609">
      <w:r>
        <w:t>GSIA</w:t>
      </w:r>
    </w:p>
    <w:tbl>
      <w:tblPr>
        <w:tblStyle w:val="TableContemporary"/>
        <w:tblW w:w="7316" w:type="dxa"/>
        <w:tblLook w:val="01E0" w:firstRow="1" w:lastRow="1" w:firstColumn="1" w:lastColumn="1" w:noHBand="0" w:noVBand="0"/>
      </w:tblPr>
      <w:tblGrid>
        <w:gridCol w:w="1322"/>
        <w:gridCol w:w="1556"/>
        <w:gridCol w:w="762"/>
        <w:gridCol w:w="1051"/>
        <w:gridCol w:w="1320"/>
        <w:gridCol w:w="1305"/>
      </w:tblGrid>
      <w:tr w:rsidR="00384294" w:rsidRPr="00EB50B1" w:rsidTr="00384294">
        <w:trPr>
          <w:cnfStyle w:val="100000000000" w:firstRow="1" w:lastRow="0" w:firstColumn="0" w:lastColumn="0" w:oddVBand="0" w:evenVBand="0" w:oddHBand="0" w:evenHBand="0" w:firstRowFirstColumn="0" w:firstRowLastColumn="0" w:lastRowFirstColumn="0" w:lastRowLastColumn="0"/>
        </w:trPr>
        <w:tc>
          <w:tcPr>
            <w:tcW w:w="903" w:type="pct"/>
            <w:vAlign w:val="center"/>
          </w:tcPr>
          <w:p w:rsidR="00384294" w:rsidRPr="00EB50B1" w:rsidRDefault="00384294" w:rsidP="00493236">
            <w:pPr>
              <w:jc w:val="center"/>
              <w:rPr>
                <w:sz w:val="20"/>
                <w:szCs w:val="20"/>
              </w:rPr>
            </w:pPr>
            <w:r w:rsidRPr="00EB50B1">
              <w:rPr>
                <w:sz w:val="20"/>
                <w:szCs w:val="20"/>
              </w:rPr>
              <w:t>GSIA_ID</w:t>
            </w:r>
          </w:p>
        </w:tc>
        <w:tc>
          <w:tcPr>
            <w:tcW w:w="1063" w:type="pct"/>
            <w:vAlign w:val="center"/>
          </w:tcPr>
          <w:p w:rsidR="00384294" w:rsidRPr="00EB50B1" w:rsidRDefault="00384294" w:rsidP="00493236">
            <w:pPr>
              <w:jc w:val="center"/>
              <w:rPr>
                <w:sz w:val="20"/>
                <w:szCs w:val="20"/>
              </w:rPr>
            </w:pPr>
            <w:r w:rsidRPr="00EB50B1">
              <w:rPr>
                <w:sz w:val="20"/>
                <w:szCs w:val="20"/>
              </w:rPr>
              <w:t>Description</w:t>
            </w:r>
          </w:p>
        </w:tc>
        <w:tc>
          <w:tcPr>
            <w:tcW w:w="521" w:type="pct"/>
            <w:vAlign w:val="center"/>
          </w:tcPr>
          <w:p w:rsidR="00384294" w:rsidRPr="00EB50B1" w:rsidRDefault="00384294" w:rsidP="00493236">
            <w:pPr>
              <w:jc w:val="center"/>
              <w:rPr>
                <w:sz w:val="20"/>
                <w:szCs w:val="20"/>
              </w:rPr>
            </w:pPr>
            <w:r w:rsidRPr="00EB50B1">
              <w:rPr>
                <w:sz w:val="20"/>
                <w:szCs w:val="20"/>
              </w:rPr>
              <w:t>Sector</w:t>
            </w:r>
          </w:p>
        </w:tc>
        <w:tc>
          <w:tcPr>
            <w:tcW w:w="718" w:type="pct"/>
            <w:vAlign w:val="center"/>
          </w:tcPr>
          <w:p w:rsidR="00384294" w:rsidRPr="00EB50B1" w:rsidRDefault="00384294" w:rsidP="00493236">
            <w:pPr>
              <w:jc w:val="center"/>
              <w:rPr>
                <w:sz w:val="20"/>
                <w:szCs w:val="20"/>
              </w:rPr>
            </w:pPr>
            <w:r w:rsidRPr="00EB50B1">
              <w:rPr>
                <w:sz w:val="20"/>
                <w:szCs w:val="20"/>
              </w:rPr>
              <w:t>BldgType</w:t>
            </w:r>
          </w:p>
        </w:tc>
        <w:tc>
          <w:tcPr>
            <w:tcW w:w="902" w:type="pct"/>
            <w:vAlign w:val="center"/>
          </w:tcPr>
          <w:p w:rsidR="00384294" w:rsidRPr="00EB50B1" w:rsidRDefault="00384294" w:rsidP="00493236">
            <w:pPr>
              <w:jc w:val="center"/>
              <w:rPr>
                <w:sz w:val="20"/>
                <w:szCs w:val="20"/>
              </w:rPr>
            </w:pPr>
            <w:r w:rsidRPr="00EB50B1">
              <w:rPr>
                <w:sz w:val="20"/>
                <w:szCs w:val="20"/>
              </w:rPr>
              <w:t>UseCategory</w:t>
            </w:r>
          </w:p>
        </w:tc>
        <w:tc>
          <w:tcPr>
            <w:tcW w:w="892" w:type="pct"/>
            <w:vAlign w:val="center"/>
          </w:tcPr>
          <w:p w:rsidR="00384294" w:rsidRPr="00EB50B1" w:rsidRDefault="00384294" w:rsidP="00493236">
            <w:pPr>
              <w:jc w:val="center"/>
              <w:rPr>
                <w:sz w:val="20"/>
                <w:szCs w:val="20"/>
              </w:rPr>
            </w:pPr>
            <w:r w:rsidRPr="00EB50B1">
              <w:rPr>
                <w:sz w:val="20"/>
                <w:szCs w:val="20"/>
              </w:rPr>
              <w:t>TechType</w:t>
            </w:r>
          </w:p>
        </w:tc>
      </w:tr>
      <w:tr w:rsidR="00384294" w:rsidRPr="00487431" w:rsidTr="00384294">
        <w:trPr>
          <w:cnfStyle w:val="000000100000" w:firstRow="0" w:lastRow="0" w:firstColumn="0" w:lastColumn="0" w:oddVBand="0" w:evenVBand="0" w:oddHBand="1" w:evenHBand="0" w:firstRowFirstColumn="0" w:firstRowLastColumn="0" w:lastRowFirstColumn="0" w:lastRowLastColumn="0"/>
        </w:trPr>
        <w:tc>
          <w:tcPr>
            <w:tcW w:w="903" w:type="pct"/>
          </w:tcPr>
          <w:p w:rsidR="00384294" w:rsidRPr="00487431" w:rsidRDefault="00384294" w:rsidP="00493236">
            <w:pPr>
              <w:jc w:val="center"/>
              <w:rPr>
                <w:sz w:val="20"/>
                <w:szCs w:val="20"/>
              </w:rPr>
            </w:pPr>
            <w:r w:rsidRPr="00487431">
              <w:rPr>
                <w:sz w:val="20"/>
              </w:rPr>
              <w:t>Def-GSIA</w:t>
            </w:r>
          </w:p>
        </w:tc>
        <w:tc>
          <w:tcPr>
            <w:tcW w:w="1063" w:type="pct"/>
          </w:tcPr>
          <w:p w:rsidR="00384294" w:rsidRPr="00487431" w:rsidRDefault="00384294" w:rsidP="00493236">
            <w:pPr>
              <w:jc w:val="center"/>
              <w:rPr>
                <w:sz w:val="20"/>
                <w:szCs w:val="20"/>
              </w:rPr>
            </w:pPr>
            <w:r w:rsidRPr="00487431">
              <w:rPr>
                <w:sz w:val="20"/>
              </w:rPr>
              <w:t>Default GSIA</w:t>
            </w:r>
          </w:p>
        </w:tc>
        <w:tc>
          <w:tcPr>
            <w:tcW w:w="521" w:type="pct"/>
          </w:tcPr>
          <w:p w:rsidR="00384294" w:rsidRPr="00487431" w:rsidRDefault="00384294" w:rsidP="00493236">
            <w:pPr>
              <w:jc w:val="center"/>
              <w:rPr>
                <w:sz w:val="20"/>
                <w:szCs w:val="20"/>
              </w:rPr>
            </w:pPr>
            <w:r w:rsidRPr="00487431">
              <w:rPr>
                <w:sz w:val="20"/>
              </w:rPr>
              <w:t>Any</w:t>
            </w:r>
          </w:p>
        </w:tc>
        <w:tc>
          <w:tcPr>
            <w:tcW w:w="718" w:type="pct"/>
          </w:tcPr>
          <w:p w:rsidR="00384294" w:rsidRPr="00487431" w:rsidRDefault="00384294" w:rsidP="00493236">
            <w:pPr>
              <w:jc w:val="center"/>
              <w:rPr>
                <w:sz w:val="20"/>
                <w:szCs w:val="20"/>
              </w:rPr>
            </w:pPr>
            <w:r w:rsidRPr="00487431">
              <w:rPr>
                <w:sz w:val="20"/>
              </w:rPr>
              <w:t>Any</w:t>
            </w:r>
          </w:p>
        </w:tc>
        <w:tc>
          <w:tcPr>
            <w:tcW w:w="902" w:type="pct"/>
          </w:tcPr>
          <w:p w:rsidR="00384294" w:rsidRPr="00487431" w:rsidRDefault="00384294" w:rsidP="00493236">
            <w:pPr>
              <w:jc w:val="center"/>
              <w:rPr>
                <w:sz w:val="20"/>
                <w:szCs w:val="20"/>
              </w:rPr>
            </w:pPr>
            <w:r w:rsidRPr="00487431">
              <w:rPr>
                <w:sz w:val="20"/>
              </w:rPr>
              <w:t>Any</w:t>
            </w:r>
          </w:p>
        </w:tc>
        <w:tc>
          <w:tcPr>
            <w:tcW w:w="892" w:type="pct"/>
          </w:tcPr>
          <w:p w:rsidR="00384294" w:rsidRPr="00487431" w:rsidRDefault="00384294" w:rsidP="00493236">
            <w:pPr>
              <w:jc w:val="center"/>
              <w:rPr>
                <w:sz w:val="20"/>
                <w:szCs w:val="20"/>
              </w:rPr>
            </w:pPr>
            <w:r w:rsidRPr="00487431">
              <w:rPr>
                <w:sz w:val="20"/>
              </w:rPr>
              <w:t>Any</w:t>
            </w:r>
          </w:p>
        </w:tc>
      </w:tr>
    </w:tbl>
    <w:p w:rsidR="00042255" w:rsidRDefault="00042255" w:rsidP="00E16609"/>
    <w:p w:rsidR="00042255" w:rsidRDefault="00042255" w:rsidP="00E16609">
      <w:r>
        <w:t>BUILDING TYPE &amp; LOAD SHAPE</w:t>
      </w:r>
    </w:p>
    <w:tbl>
      <w:tblPr>
        <w:tblStyle w:val="TableContemporary"/>
        <w:tblW w:w="4968" w:type="dxa"/>
        <w:tblLook w:val="01E0" w:firstRow="1" w:lastRow="1" w:firstColumn="1" w:lastColumn="1" w:noHBand="0" w:noVBand="0"/>
      </w:tblPr>
      <w:tblGrid>
        <w:gridCol w:w="1908"/>
        <w:gridCol w:w="3060"/>
      </w:tblGrid>
      <w:tr w:rsidR="00384294" w:rsidRPr="00042255" w:rsidTr="00384294">
        <w:trPr>
          <w:cnfStyle w:val="100000000000" w:firstRow="1" w:lastRow="0" w:firstColumn="0" w:lastColumn="0" w:oddVBand="0" w:evenVBand="0" w:oddHBand="0" w:evenHBand="0" w:firstRowFirstColumn="0" w:firstRowLastColumn="0" w:lastRowFirstColumn="0" w:lastRowLastColumn="0"/>
          <w:tblHeader/>
        </w:trPr>
        <w:tc>
          <w:tcPr>
            <w:tcW w:w="1920" w:type="pct"/>
          </w:tcPr>
          <w:p w:rsidR="00384294" w:rsidRPr="00042255" w:rsidRDefault="00384294" w:rsidP="00493236">
            <w:pPr>
              <w:jc w:val="center"/>
              <w:rPr>
                <w:sz w:val="20"/>
                <w:szCs w:val="20"/>
                <w:highlight w:val="yellow"/>
              </w:rPr>
            </w:pPr>
            <w:r w:rsidRPr="00042255">
              <w:rPr>
                <w:sz w:val="20"/>
                <w:szCs w:val="20"/>
              </w:rPr>
              <w:t>Building Type</w:t>
            </w:r>
          </w:p>
        </w:tc>
        <w:tc>
          <w:tcPr>
            <w:tcW w:w="3080" w:type="pct"/>
          </w:tcPr>
          <w:p w:rsidR="00384294" w:rsidRPr="00042255" w:rsidRDefault="00384294" w:rsidP="00493236">
            <w:pPr>
              <w:jc w:val="center"/>
              <w:rPr>
                <w:sz w:val="20"/>
                <w:szCs w:val="20"/>
              </w:rPr>
            </w:pPr>
            <w:r w:rsidRPr="00042255">
              <w:rPr>
                <w:sz w:val="20"/>
                <w:szCs w:val="20"/>
              </w:rPr>
              <w:t>Load Shape</w:t>
            </w:r>
          </w:p>
        </w:tc>
      </w:tr>
      <w:tr w:rsidR="00384294" w:rsidRPr="00AF470C" w:rsidTr="00384294">
        <w:trPr>
          <w:cnfStyle w:val="000000100000" w:firstRow="0" w:lastRow="0" w:firstColumn="0" w:lastColumn="0" w:oddVBand="0" w:evenVBand="0" w:oddHBand="1" w:evenHBand="0" w:firstRowFirstColumn="0" w:firstRowLastColumn="0" w:lastRowFirstColumn="0" w:lastRowLastColumn="0"/>
        </w:trPr>
        <w:tc>
          <w:tcPr>
            <w:tcW w:w="1920" w:type="pct"/>
            <w:vAlign w:val="center"/>
          </w:tcPr>
          <w:p w:rsidR="00384294" w:rsidRPr="00AF470C" w:rsidRDefault="00384294" w:rsidP="00493236">
            <w:pPr>
              <w:rPr>
                <w:sz w:val="20"/>
                <w:szCs w:val="20"/>
              </w:rPr>
            </w:pPr>
            <w:r>
              <w:rPr>
                <w:sz w:val="20"/>
                <w:szCs w:val="20"/>
              </w:rPr>
              <w:t>All Commercial</w:t>
            </w:r>
          </w:p>
        </w:tc>
        <w:tc>
          <w:tcPr>
            <w:tcW w:w="3080" w:type="pct"/>
            <w:vAlign w:val="center"/>
          </w:tcPr>
          <w:p w:rsidR="00384294" w:rsidRPr="00253DAE" w:rsidRDefault="00E956C2" w:rsidP="00493236">
            <w:pPr>
              <w:jc w:val="center"/>
              <w:rPr>
                <w:sz w:val="20"/>
                <w:szCs w:val="20"/>
              </w:rPr>
            </w:pPr>
            <w:r w:rsidRPr="00CF2155">
              <w:rPr>
                <w:sz w:val="20"/>
                <w:szCs w:val="20"/>
              </w:rPr>
              <w:t>01-ALC-AllCommercial-ExtLight</w:t>
            </w:r>
          </w:p>
        </w:tc>
      </w:tr>
    </w:tbl>
    <w:p w:rsidR="00042255" w:rsidRPr="000F130A" w:rsidRDefault="00042255" w:rsidP="00E16609">
      <w:pPr>
        <w:rPr>
          <w:rFonts w:asciiTheme="minorHAnsi" w:hAnsiTheme="minorHAnsi" w:cstheme="minorHAnsi"/>
        </w:rPr>
      </w:pPr>
    </w:p>
    <w:sectPr w:rsidR="00042255" w:rsidRPr="000F130A" w:rsidSect="00CE69E9">
      <w:endnotePr>
        <w:numFmt w:val="upperLetter"/>
      </w:endnotePr>
      <w:pgSz w:w="12240" w:h="15840"/>
      <w:pgMar w:top="1440" w:right="1440" w:bottom="1557"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360B" w:rsidRDefault="00A9360B" w:rsidP="00447D6E">
      <w:r>
        <w:separator/>
      </w:r>
    </w:p>
  </w:endnote>
  <w:endnote w:type="continuationSeparator" w:id="0">
    <w:p w:rsidR="00A9360B" w:rsidRDefault="00A9360B" w:rsidP="00447D6E">
      <w:r>
        <w:continuationSeparator/>
      </w:r>
    </w:p>
  </w:endnote>
  <w:endnote w:id="1">
    <w:p w:rsidR="00C40029" w:rsidRPr="002E10D3" w:rsidRDefault="00C40029" w:rsidP="008E5726">
      <w:pPr>
        <w:pStyle w:val="EndnoteText"/>
      </w:pPr>
      <w:r w:rsidRPr="002E10D3">
        <w:t>[</w:t>
      </w:r>
      <w:r w:rsidRPr="002E10D3">
        <w:rPr>
          <w:rStyle w:val="EndnoteReference"/>
          <w:vertAlign w:val="baseline"/>
        </w:rPr>
        <w:endnoteRef/>
      </w:r>
      <w:r w:rsidRPr="002E10D3">
        <w:t xml:space="preserve">] </w:t>
      </w:r>
      <w:r>
        <w:t xml:space="preserve">SDG&amp;E Energy Efficiency Business Rebates Lighting Product Catalog - </w:t>
      </w:r>
      <w:r w:rsidRPr="00C13851">
        <w:t>https://www.sdge.com/rebates-finder/earn-rebates-your-improvements</w:t>
      </w:r>
    </w:p>
  </w:endnote>
  <w:endnote w:id="2">
    <w:p w:rsidR="00C40029" w:rsidRDefault="00C40029" w:rsidP="00B70E6F">
      <w:pPr>
        <w:pStyle w:val="EndnoteText"/>
        <w:spacing w:before="120"/>
      </w:pPr>
      <w:r>
        <w:t>[</w:t>
      </w:r>
      <w:r w:rsidRPr="00B70E6F">
        <w:rPr>
          <w:rStyle w:val="EndnoteReference"/>
          <w:vertAlign w:val="baseline"/>
        </w:rPr>
        <w:endnoteRef/>
      </w:r>
      <w:r>
        <w:t xml:space="preserve">] The 2014 Appliance Efficiency Regulations – Title 20: </w:t>
      </w:r>
      <w:r w:rsidRPr="00734121">
        <w:t>http://www.energy.ca.gov/2014publications/CEC-400-2014-009/CEC-400-2014-009-CMF.pdf</w:t>
      </w:r>
    </w:p>
  </w:endnote>
  <w:endnote w:id="3">
    <w:p w:rsidR="00C40029" w:rsidRDefault="00C40029" w:rsidP="00465778">
      <w:pPr>
        <w:pStyle w:val="EndnoteText"/>
        <w:spacing w:before="120"/>
      </w:pPr>
      <w:r>
        <w:t>[</w:t>
      </w:r>
      <w:r w:rsidRPr="00034E29">
        <w:rPr>
          <w:rStyle w:val="EndnoteReference"/>
          <w:vertAlign w:val="baseline"/>
        </w:rPr>
        <w:endnoteRef/>
      </w:r>
      <w:r>
        <w:t xml:space="preserve">] The 2013 Building Energy Efficiency Standards for Residential and Nonresidential Buildings – Title 24, Part 6: </w:t>
      </w:r>
      <w:r w:rsidRPr="00034E29">
        <w:t>http://www.energy.ca.gov/2012publications/CEC-400-2012-004/CEC-400-2012-004-CMF-REV2.pdf</w:t>
      </w:r>
    </w:p>
  </w:endnote>
  <w:endnote w:id="4">
    <w:p w:rsidR="00C40029" w:rsidRDefault="00C40029" w:rsidP="001D2413">
      <w:pPr>
        <w:pStyle w:val="EndnoteText"/>
        <w:spacing w:before="120"/>
      </w:pPr>
      <w:r>
        <w:t>[</w:t>
      </w:r>
      <w:r w:rsidRPr="001D2413">
        <w:rPr>
          <w:rStyle w:val="EndnoteReference"/>
          <w:vertAlign w:val="baseline"/>
        </w:rPr>
        <w:endnoteRef/>
      </w:r>
      <w:r>
        <w:t>] Attachment # 1 – Calculation Template v2.2.xlsm</w:t>
      </w:r>
    </w:p>
  </w:endnote>
  <w:endnote w:id="5">
    <w:p w:rsidR="00C40029" w:rsidRPr="002E10D3" w:rsidRDefault="00C40029" w:rsidP="00AF470C">
      <w:pPr>
        <w:pStyle w:val="EndnoteText"/>
        <w:spacing w:before="120"/>
      </w:pPr>
      <w:r w:rsidRPr="002E10D3">
        <w:t>[</w:t>
      </w:r>
      <w:r w:rsidRPr="002E10D3">
        <w:rPr>
          <w:rStyle w:val="EndnoteReference"/>
          <w:vertAlign w:val="baseline"/>
        </w:rPr>
        <w:endnoteRef/>
      </w:r>
      <w:r w:rsidRPr="002E10D3">
        <w:t>] CPUC ED Workpaper Disposition for Lighting Retrofits documentation issued on November 12, 2013, “2013-2014_LightingRetrofit_Disposition-12November2013.xlsx”</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5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0029" w:rsidRPr="009500DC" w:rsidRDefault="00C40029" w:rsidP="00447D6E">
    <w:pPr>
      <w:pStyle w:val="Footer"/>
      <w:jc w:val="right"/>
      <w:rPr>
        <w:rFonts w:asciiTheme="minorHAnsi" w:hAnsiTheme="minorHAnsi" w:cstheme="minorHAnsi"/>
      </w:rPr>
    </w:pPr>
    <w:r>
      <w:rPr>
        <w:rFonts w:asciiTheme="minorHAnsi" w:hAnsiTheme="minorHAnsi" w:cstheme="minorHAnsi"/>
        <w:b/>
        <w:sz w:val="36"/>
        <w:szCs w:val="36"/>
      </w:rPr>
      <w:t>September 1, 2015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0029" w:rsidRPr="009500DC" w:rsidRDefault="00C40029" w:rsidP="009500DC">
    <w:pPr>
      <w:pStyle w:val="Footer"/>
      <w:pBdr>
        <w:top w:val="single" w:sz="4" w:space="1" w:color="auto"/>
      </w:pBdr>
      <w:tabs>
        <w:tab w:val="clear" w:pos="4680"/>
        <w:tab w:val="clear" w:pos="9360"/>
        <w:tab w:val="center" w:pos="10800"/>
        <w:tab w:val="right" w:pos="21600"/>
        <w:tab w:val="right" w:pos="23580"/>
      </w:tabs>
      <w:rPr>
        <w:rFonts w:asciiTheme="minorHAnsi" w:hAnsiTheme="minorHAnsi" w:cstheme="minorHAnsi"/>
        <w:b/>
        <w:sz w:val="20"/>
        <w:szCs w:val="20"/>
      </w:rPr>
    </w:pPr>
    <w:r w:rsidRPr="008B4E70">
      <w:rPr>
        <w:rFonts w:asciiTheme="minorHAnsi" w:hAnsiTheme="minorHAnsi" w:cstheme="minorHAnsi"/>
        <w:b/>
        <w:sz w:val="20"/>
        <w:szCs w:val="20"/>
      </w:rPr>
      <w:t>WPSDGENRLG01</w:t>
    </w:r>
    <w:r>
      <w:rPr>
        <w:rFonts w:asciiTheme="minorHAnsi" w:hAnsiTheme="minorHAnsi" w:cstheme="minorHAnsi"/>
        <w:b/>
        <w:sz w:val="20"/>
        <w:szCs w:val="20"/>
      </w:rPr>
      <w:t>98</w:t>
    </w:r>
    <w:r w:rsidRPr="009500DC">
      <w:rPr>
        <w:rFonts w:asciiTheme="minorHAnsi" w:hAnsiTheme="minorHAnsi" w:cstheme="minorHAnsi"/>
        <w:b/>
        <w:sz w:val="20"/>
        <w:szCs w:val="20"/>
      </w:rPr>
      <w:t xml:space="preserve">, Revision </w:t>
    </w:r>
    <w:r>
      <w:rPr>
        <w:rFonts w:asciiTheme="minorHAnsi" w:hAnsiTheme="minorHAnsi" w:cstheme="minorHAnsi"/>
        <w:b/>
        <w:sz w:val="20"/>
        <w:szCs w:val="20"/>
      </w:rPr>
      <w:t>0</w:t>
    </w:r>
    <w:r w:rsidRPr="009500DC">
      <w:rPr>
        <w:rFonts w:asciiTheme="minorHAnsi" w:hAnsiTheme="minorHAnsi" w:cstheme="minorHAnsi"/>
        <w:b/>
        <w:sz w:val="20"/>
        <w:szCs w:val="20"/>
      </w:rPr>
      <w:tab/>
    </w:r>
    <w:r w:rsidRPr="009500DC">
      <w:rPr>
        <w:rFonts w:asciiTheme="minorHAnsi" w:hAnsiTheme="minorHAnsi" w:cstheme="minorHAnsi"/>
        <w:b/>
        <w:sz w:val="20"/>
        <w:szCs w:val="20"/>
      </w:rPr>
      <w:fldChar w:fldCharType="begin"/>
    </w:r>
    <w:r w:rsidRPr="009500DC">
      <w:rPr>
        <w:rFonts w:asciiTheme="minorHAnsi" w:hAnsiTheme="minorHAnsi" w:cstheme="minorHAnsi"/>
        <w:b/>
        <w:sz w:val="20"/>
        <w:szCs w:val="20"/>
      </w:rPr>
      <w:instrText xml:space="preserve"> PAGE   \* MERGEFORMAT </w:instrText>
    </w:r>
    <w:r w:rsidRPr="009500DC">
      <w:rPr>
        <w:rFonts w:asciiTheme="minorHAnsi" w:hAnsiTheme="minorHAnsi" w:cstheme="minorHAnsi"/>
        <w:b/>
        <w:sz w:val="20"/>
        <w:szCs w:val="20"/>
      </w:rPr>
      <w:fldChar w:fldCharType="separate"/>
    </w:r>
    <w:r w:rsidR="002A719C">
      <w:rPr>
        <w:rFonts w:asciiTheme="minorHAnsi" w:hAnsiTheme="minorHAnsi" w:cstheme="minorHAnsi"/>
        <w:b/>
        <w:noProof/>
        <w:sz w:val="20"/>
        <w:szCs w:val="20"/>
      </w:rPr>
      <w:t>i</w:t>
    </w:r>
    <w:r w:rsidRPr="009500DC">
      <w:rPr>
        <w:rFonts w:asciiTheme="minorHAnsi" w:hAnsiTheme="minorHAnsi" w:cstheme="minorHAnsi"/>
        <w:b/>
        <w:noProof/>
        <w:sz w:val="20"/>
        <w:szCs w:val="20"/>
      </w:rPr>
      <w:fldChar w:fldCharType="end"/>
    </w:r>
    <w:r w:rsidRPr="009500DC">
      <w:rPr>
        <w:rFonts w:asciiTheme="minorHAnsi" w:hAnsiTheme="minorHAnsi" w:cstheme="minorHAnsi"/>
        <w:b/>
        <w:color w:val="FF0000"/>
        <w:sz w:val="20"/>
        <w:szCs w:val="20"/>
      </w:rPr>
      <w:tab/>
    </w:r>
    <w:r>
      <w:rPr>
        <w:rFonts w:asciiTheme="minorHAnsi" w:hAnsiTheme="minorHAnsi" w:cstheme="minorHAnsi"/>
        <w:b/>
        <w:sz w:val="20"/>
        <w:szCs w:val="20"/>
      </w:rPr>
      <w:t>September 1, 2015</w:t>
    </w:r>
  </w:p>
  <w:p w:rsidR="00C40029" w:rsidRPr="009500DC" w:rsidRDefault="00C40029" w:rsidP="009500DC">
    <w:pPr>
      <w:pStyle w:val="Footer"/>
      <w:pBdr>
        <w:top w:val="single" w:sz="4" w:space="1" w:color="auto"/>
      </w:pBdr>
      <w:tabs>
        <w:tab w:val="clear" w:pos="4680"/>
        <w:tab w:val="clear" w:pos="9360"/>
        <w:tab w:val="right" w:pos="21600"/>
      </w:tabs>
      <w:rPr>
        <w:rFonts w:asciiTheme="minorHAnsi" w:hAnsiTheme="minorHAnsi" w:cstheme="minorHAnsi"/>
      </w:rPr>
    </w:pPr>
    <w:r>
      <w:rPr>
        <w:rFonts w:asciiTheme="minorHAnsi" w:hAnsiTheme="minorHAnsi" w:cstheme="minorHAnsi"/>
        <w:b/>
        <w:sz w:val="20"/>
        <w:szCs w:val="20"/>
      </w:rPr>
      <w:t>San Diego Gas &amp; Electric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0029" w:rsidRPr="009500DC" w:rsidRDefault="00C40029" w:rsidP="009500DC">
    <w:pPr>
      <w:pStyle w:val="Footer"/>
      <w:pBdr>
        <w:top w:val="single" w:sz="4" w:space="1" w:color="auto"/>
      </w:pBdr>
      <w:rPr>
        <w:rFonts w:asciiTheme="minorHAnsi" w:hAnsiTheme="minorHAnsi" w:cstheme="minorHAnsi"/>
        <w:b/>
        <w:sz w:val="20"/>
        <w:szCs w:val="20"/>
      </w:rPr>
    </w:pPr>
    <w:r w:rsidRPr="008B4E70">
      <w:rPr>
        <w:rFonts w:asciiTheme="minorHAnsi" w:hAnsiTheme="minorHAnsi" w:cstheme="minorHAnsi"/>
        <w:b/>
        <w:sz w:val="20"/>
        <w:szCs w:val="20"/>
      </w:rPr>
      <w:t>WPSDGENRLG01</w:t>
    </w:r>
    <w:r>
      <w:rPr>
        <w:rFonts w:asciiTheme="minorHAnsi" w:hAnsiTheme="minorHAnsi" w:cstheme="minorHAnsi"/>
        <w:b/>
        <w:sz w:val="20"/>
        <w:szCs w:val="20"/>
      </w:rPr>
      <w:t>98, Revision 0</w:t>
    </w:r>
    <w:r w:rsidRPr="009500DC">
      <w:rPr>
        <w:rFonts w:asciiTheme="minorHAnsi" w:hAnsiTheme="minorHAnsi" w:cstheme="minorHAnsi"/>
        <w:b/>
        <w:sz w:val="20"/>
        <w:szCs w:val="20"/>
      </w:rPr>
      <w:tab/>
    </w:r>
    <w:r w:rsidRPr="009500DC">
      <w:rPr>
        <w:rFonts w:asciiTheme="minorHAnsi" w:hAnsiTheme="minorHAnsi" w:cstheme="minorHAnsi"/>
        <w:b/>
        <w:sz w:val="20"/>
        <w:szCs w:val="20"/>
      </w:rPr>
      <w:fldChar w:fldCharType="begin"/>
    </w:r>
    <w:r w:rsidRPr="009500DC">
      <w:rPr>
        <w:rFonts w:asciiTheme="minorHAnsi" w:hAnsiTheme="minorHAnsi" w:cstheme="minorHAnsi"/>
        <w:b/>
        <w:sz w:val="20"/>
        <w:szCs w:val="20"/>
      </w:rPr>
      <w:instrText xml:space="preserve"> PAGE   \* MERGEFORMAT </w:instrText>
    </w:r>
    <w:r w:rsidRPr="009500DC">
      <w:rPr>
        <w:rFonts w:asciiTheme="minorHAnsi" w:hAnsiTheme="minorHAnsi" w:cstheme="minorHAnsi"/>
        <w:b/>
        <w:sz w:val="20"/>
        <w:szCs w:val="20"/>
      </w:rPr>
      <w:fldChar w:fldCharType="separate"/>
    </w:r>
    <w:r w:rsidR="002A719C">
      <w:rPr>
        <w:rFonts w:asciiTheme="minorHAnsi" w:hAnsiTheme="minorHAnsi" w:cstheme="minorHAnsi"/>
        <w:b/>
        <w:noProof/>
        <w:sz w:val="20"/>
        <w:szCs w:val="20"/>
      </w:rPr>
      <w:t>11</w:t>
    </w:r>
    <w:r w:rsidRPr="009500DC">
      <w:rPr>
        <w:rFonts w:asciiTheme="minorHAnsi" w:hAnsiTheme="minorHAnsi" w:cstheme="minorHAnsi"/>
        <w:b/>
        <w:noProof/>
        <w:sz w:val="20"/>
        <w:szCs w:val="20"/>
      </w:rPr>
      <w:fldChar w:fldCharType="end"/>
    </w:r>
    <w:r w:rsidRPr="009500DC">
      <w:rPr>
        <w:rFonts w:asciiTheme="minorHAnsi" w:hAnsiTheme="minorHAnsi" w:cstheme="minorHAnsi"/>
        <w:b/>
        <w:sz w:val="20"/>
        <w:szCs w:val="20"/>
      </w:rPr>
      <w:tab/>
    </w:r>
    <w:r>
      <w:rPr>
        <w:rFonts w:asciiTheme="minorHAnsi" w:hAnsiTheme="minorHAnsi" w:cstheme="minorHAnsi"/>
        <w:b/>
        <w:sz w:val="20"/>
        <w:szCs w:val="20"/>
      </w:rPr>
      <w:t>September 1, 2015</w:t>
    </w:r>
  </w:p>
  <w:p w:rsidR="00C40029" w:rsidRPr="009500DC" w:rsidRDefault="00C40029" w:rsidP="009500DC">
    <w:pPr>
      <w:pStyle w:val="Footer"/>
      <w:pBdr>
        <w:top w:val="single" w:sz="4" w:space="1" w:color="auto"/>
      </w:pBdr>
      <w:rPr>
        <w:rFonts w:asciiTheme="minorHAnsi" w:hAnsiTheme="minorHAnsi" w:cstheme="minorHAnsi"/>
      </w:rPr>
    </w:pPr>
    <w:r>
      <w:rPr>
        <w:rFonts w:asciiTheme="minorHAnsi" w:hAnsiTheme="minorHAnsi" w:cstheme="minorHAnsi"/>
        <w:b/>
        <w:sz w:val="20"/>
        <w:szCs w:val="20"/>
      </w:rPr>
      <w:t>San Diego Gas &amp; Electric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360B" w:rsidRDefault="00A9360B" w:rsidP="00447D6E">
      <w:r>
        <w:separator/>
      </w:r>
    </w:p>
  </w:footnote>
  <w:footnote w:type="continuationSeparator" w:id="0">
    <w:p w:rsidR="00A9360B" w:rsidRDefault="00A9360B" w:rsidP="00447D6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C59A5"/>
    <w:multiLevelType w:val="hybridMultilevel"/>
    <w:tmpl w:val="B6D23B28"/>
    <w:lvl w:ilvl="0" w:tplc="0409000F">
      <w:start w:val="1"/>
      <w:numFmt w:val="decimal"/>
      <w:lvlText w:val="%1."/>
      <w:lvlJc w:val="left"/>
      <w:pPr>
        <w:tabs>
          <w:tab w:val="num" w:pos="360"/>
        </w:tabs>
        <w:ind w:left="360" w:hanging="360"/>
      </w:pPr>
      <w:rPr>
        <w:rFont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08F84A4E"/>
    <w:multiLevelType w:val="hybridMultilevel"/>
    <w:tmpl w:val="947CBFD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A6907F5"/>
    <w:multiLevelType w:val="hybridMultilevel"/>
    <w:tmpl w:val="EAC8B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D54304"/>
    <w:multiLevelType w:val="multilevel"/>
    <w:tmpl w:val="83D05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1D125DC"/>
    <w:multiLevelType w:val="hybridMultilevel"/>
    <w:tmpl w:val="2BEC85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2155200"/>
    <w:multiLevelType w:val="hybridMultilevel"/>
    <w:tmpl w:val="FCB8E1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99E029B"/>
    <w:multiLevelType w:val="hybridMultilevel"/>
    <w:tmpl w:val="AC30489C"/>
    <w:lvl w:ilvl="0" w:tplc="F27AD9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BCB765C"/>
    <w:multiLevelType w:val="hybridMultilevel"/>
    <w:tmpl w:val="04EE64D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D160442"/>
    <w:multiLevelType w:val="hybridMultilevel"/>
    <w:tmpl w:val="F8AECE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DBC6FD4"/>
    <w:multiLevelType w:val="hybridMultilevel"/>
    <w:tmpl w:val="CC1612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FAF3A60"/>
    <w:multiLevelType w:val="hybridMultilevel"/>
    <w:tmpl w:val="B760742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1B970A8"/>
    <w:multiLevelType w:val="hybridMultilevel"/>
    <w:tmpl w:val="8F18FA6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25CA74EB"/>
    <w:multiLevelType w:val="hybridMultilevel"/>
    <w:tmpl w:val="3DE881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A2A3D67"/>
    <w:multiLevelType w:val="hybridMultilevel"/>
    <w:tmpl w:val="28EC6A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D3326D2"/>
    <w:multiLevelType w:val="multilevel"/>
    <w:tmpl w:val="1826C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F660AAB"/>
    <w:multiLevelType w:val="multilevel"/>
    <w:tmpl w:val="EC924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F713B64"/>
    <w:multiLevelType w:val="hybridMultilevel"/>
    <w:tmpl w:val="31922A7E"/>
    <w:lvl w:ilvl="0" w:tplc="04090003">
      <w:start w:val="1"/>
      <w:numFmt w:val="bullet"/>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19">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311F3B3D"/>
    <w:multiLevelType w:val="hybridMultilevel"/>
    <w:tmpl w:val="FE6630AC"/>
    <w:lvl w:ilvl="0" w:tplc="8ACAD95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377F4545"/>
    <w:multiLevelType w:val="hybridMultilevel"/>
    <w:tmpl w:val="56B26190"/>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3AD714D4"/>
    <w:multiLevelType w:val="hybridMultilevel"/>
    <w:tmpl w:val="8AEACB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41116722"/>
    <w:multiLevelType w:val="hybridMultilevel"/>
    <w:tmpl w:val="96386D62"/>
    <w:lvl w:ilvl="0" w:tplc="0409000F">
      <w:start w:val="1"/>
      <w:numFmt w:val="decimal"/>
      <w:lvlText w:val="%1."/>
      <w:lvlJc w:val="left"/>
      <w:pPr>
        <w:tabs>
          <w:tab w:val="num" w:pos="780"/>
        </w:tabs>
        <w:ind w:left="780" w:hanging="360"/>
      </w:p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26">
    <w:nsid w:val="47A967B0"/>
    <w:multiLevelType w:val="multilevel"/>
    <w:tmpl w:val="0409001D"/>
    <w:styleLink w:val="Endnot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50A22FE8"/>
    <w:multiLevelType w:val="hybridMultilevel"/>
    <w:tmpl w:val="A39636E8"/>
    <w:lvl w:ilvl="0" w:tplc="FA9AB22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690184E"/>
    <w:multiLevelType w:val="hybridMultilevel"/>
    <w:tmpl w:val="2CBEEF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A651E4D"/>
    <w:multiLevelType w:val="hybridMultilevel"/>
    <w:tmpl w:val="311085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AD316A2"/>
    <w:multiLevelType w:val="hybridMultilevel"/>
    <w:tmpl w:val="E09A051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nsid w:val="5EFE7387"/>
    <w:multiLevelType w:val="hybridMultilevel"/>
    <w:tmpl w:val="C5BAFF9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2">
    <w:nsid w:val="64B3614A"/>
    <w:multiLevelType w:val="hybridMultilevel"/>
    <w:tmpl w:val="387AE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7822E3B"/>
    <w:multiLevelType w:val="hybridMultilevel"/>
    <w:tmpl w:val="A274CA82"/>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A5337BE"/>
    <w:multiLevelType w:val="hybridMultilevel"/>
    <w:tmpl w:val="850E10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B20663B"/>
    <w:multiLevelType w:val="hybridMultilevel"/>
    <w:tmpl w:val="4CDAC70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nsid w:val="6EB56453"/>
    <w:multiLevelType w:val="hybridMultilevel"/>
    <w:tmpl w:val="093E0144"/>
    <w:lvl w:ilvl="0" w:tplc="04090001">
      <w:start w:val="1"/>
      <w:numFmt w:val="bullet"/>
      <w:lvlText w:val=""/>
      <w:lvlJc w:val="left"/>
      <w:pPr>
        <w:ind w:left="777" w:hanging="360"/>
      </w:pPr>
      <w:rPr>
        <w:rFonts w:ascii="Symbol" w:hAnsi="Symbol" w:hint="default"/>
      </w:rPr>
    </w:lvl>
    <w:lvl w:ilvl="1" w:tplc="04090003" w:tentative="1">
      <w:start w:val="1"/>
      <w:numFmt w:val="bullet"/>
      <w:lvlText w:val="o"/>
      <w:lvlJc w:val="left"/>
      <w:pPr>
        <w:ind w:left="1497" w:hanging="360"/>
      </w:pPr>
      <w:rPr>
        <w:rFonts w:ascii="Courier New" w:hAnsi="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37">
    <w:nsid w:val="7197096A"/>
    <w:multiLevelType w:val="hybridMultilevel"/>
    <w:tmpl w:val="B750FC9A"/>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94F1660"/>
    <w:multiLevelType w:val="hybridMultilevel"/>
    <w:tmpl w:val="3B069FC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9">
    <w:nsid w:val="7A902D7D"/>
    <w:multiLevelType w:val="hybridMultilevel"/>
    <w:tmpl w:val="8340CA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7BF3791F"/>
    <w:multiLevelType w:val="multilevel"/>
    <w:tmpl w:val="C20A9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C2856A2"/>
    <w:multiLevelType w:val="hybridMultilevel"/>
    <w:tmpl w:val="D11E2CA6"/>
    <w:lvl w:ilvl="0" w:tplc="0409000F">
      <w:start w:val="1"/>
      <w:numFmt w:val="decimal"/>
      <w:lvlText w:val="%1."/>
      <w:lvlJc w:val="left"/>
      <w:pPr>
        <w:ind w:left="720" w:hanging="360"/>
      </w:pPr>
    </w:lvl>
    <w:lvl w:ilvl="1" w:tplc="64546FB6">
      <w:start w:val="1"/>
      <w:numFmt w:val="lowerLetter"/>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C4C419F"/>
    <w:multiLevelType w:val="multilevel"/>
    <w:tmpl w:val="04EE64D0"/>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21"/>
  </w:num>
  <w:num w:numId="3">
    <w:abstractNumId w:val="19"/>
  </w:num>
  <w:num w:numId="4">
    <w:abstractNumId w:val="14"/>
  </w:num>
  <w:num w:numId="5">
    <w:abstractNumId w:val="14"/>
  </w:num>
  <w:num w:numId="6">
    <w:abstractNumId w:val="0"/>
  </w:num>
  <w:num w:numId="7">
    <w:abstractNumId w:val="22"/>
  </w:num>
  <w:num w:numId="8">
    <w:abstractNumId w:val="18"/>
  </w:num>
  <w:num w:numId="9">
    <w:abstractNumId w:val="1"/>
  </w:num>
  <w:num w:numId="10">
    <w:abstractNumId w:val="15"/>
  </w:num>
  <w:num w:numId="11">
    <w:abstractNumId w:val="3"/>
  </w:num>
  <w:num w:numId="12">
    <w:abstractNumId w:val="16"/>
  </w:num>
  <w:num w:numId="13">
    <w:abstractNumId w:val="40"/>
  </w:num>
  <w:num w:numId="14">
    <w:abstractNumId w:val="7"/>
  </w:num>
  <w:num w:numId="15">
    <w:abstractNumId w:val="42"/>
  </w:num>
  <w:num w:numId="16">
    <w:abstractNumId w:val="23"/>
  </w:num>
  <w:num w:numId="17">
    <w:abstractNumId w:val="12"/>
  </w:num>
  <w:num w:numId="18">
    <w:abstractNumId w:val="31"/>
  </w:num>
  <w:num w:numId="19">
    <w:abstractNumId w:val="38"/>
  </w:num>
  <w:num w:numId="20">
    <w:abstractNumId w:val="39"/>
  </w:num>
  <w:num w:numId="21">
    <w:abstractNumId w:val="26"/>
  </w:num>
  <w:num w:numId="22">
    <w:abstractNumId w:val="25"/>
  </w:num>
  <w:num w:numId="23">
    <w:abstractNumId w:val="6"/>
  </w:num>
  <w:num w:numId="24">
    <w:abstractNumId w:val="24"/>
  </w:num>
  <w:num w:numId="25">
    <w:abstractNumId w:val="28"/>
  </w:num>
  <w:num w:numId="26">
    <w:abstractNumId w:val="4"/>
  </w:num>
  <w:num w:numId="27">
    <w:abstractNumId w:val="8"/>
  </w:num>
  <w:num w:numId="28">
    <w:abstractNumId w:val="36"/>
  </w:num>
  <w:num w:numId="29">
    <w:abstractNumId w:val="10"/>
  </w:num>
  <w:num w:numId="30">
    <w:abstractNumId w:val="11"/>
  </w:num>
  <w:num w:numId="31">
    <w:abstractNumId w:val="32"/>
  </w:num>
  <w:num w:numId="32">
    <w:abstractNumId w:val="5"/>
  </w:num>
  <w:num w:numId="33">
    <w:abstractNumId w:val="9"/>
  </w:num>
  <w:num w:numId="34">
    <w:abstractNumId w:val="41"/>
  </w:num>
  <w:num w:numId="35">
    <w:abstractNumId w:val="27"/>
  </w:num>
  <w:num w:numId="36">
    <w:abstractNumId w:val="29"/>
  </w:num>
  <w:num w:numId="37">
    <w:abstractNumId w:val="2"/>
  </w:num>
  <w:num w:numId="38">
    <w:abstractNumId w:val="35"/>
  </w:num>
  <w:num w:numId="39">
    <w:abstractNumId w:val="20"/>
  </w:num>
  <w:num w:numId="40">
    <w:abstractNumId w:val="13"/>
  </w:num>
  <w:num w:numId="41">
    <w:abstractNumId w:val="30"/>
  </w:num>
  <w:num w:numId="42">
    <w:abstractNumId w:val="37"/>
  </w:num>
  <w:num w:numId="43">
    <w:abstractNumId w:val="33"/>
  </w:num>
  <w:num w:numId="44">
    <w:abstractNumId w:val="17"/>
  </w:num>
  <w:num w:numId="45">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609"/>
    <w:rsid w:val="00000CD4"/>
    <w:rsid w:val="00000F2E"/>
    <w:rsid w:val="00004787"/>
    <w:rsid w:val="00005902"/>
    <w:rsid w:val="000160C3"/>
    <w:rsid w:val="000167C7"/>
    <w:rsid w:val="00016FFD"/>
    <w:rsid w:val="00023783"/>
    <w:rsid w:val="0002474C"/>
    <w:rsid w:val="00027183"/>
    <w:rsid w:val="00033EA1"/>
    <w:rsid w:val="000349C2"/>
    <w:rsid w:val="00034F4D"/>
    <w:rsid w:val="00042255"/>
    <w:rsid w:val="00056947"/>
    <w:rsid w:val="000618B6"/>
    <w:rsid w:val="00061D63"/>
    <w:rsid w:val="000632A4"/>
    <w:rsid w:val="000660C9"/>
    <w:rsid w:val="00070F74"/>
    <w:rsid w:val="00076DF4"/>
    <w:rsid w:val="00077D31"/>
    <w:rsid w:val="000825BF"/>
    <w:rsid w:val="0008664E"/>
    <w:rsid w:val="0009074D"/>
    <w:rsid w:val="000967CB"/>
    <w:rsid w:val="00096DD5"/>
    <w:rsid w:val="00097F91"/>
    <w:rsid w:val="000A1461"/>
    <w:rsid w:val="000A63C9"/>
    <w:rsid w:val="000B1D7A"/>
    <w:rsid w:val="000C0000"/>
    <w:rsid w:val="000C18CC"/>
    <w:rsid w:val="000C2883"/>
    <w:rsid w:val="000D3FE4"/>
    <w:rsid w:val="000F130A"/>
    <w:rsid w:val="00101F2F"/>
    <w:rsid w:val="00107242"/>
    <w:rsid w:val="001117F5"/>
    <w:rsid w:val="0011386D"/>
    <w:rsid w:val="00115182"/>
    <w:rsid w:val="001177BA"/>
    <w:rsid w:val="00126627"/>
    <w:rsid w:val="00127B01"/>
    <w:rsid w:val="0013394A"/>
    <w:rsid w:val="001377CB"/>
    <w:rsid w:val="00141C9F"/>
    <w:rsid w:val="00142DC4"/>
    <w:rsid w:val="00147155"/>
    <w:rsid w:val="00150768"/>
    <w:rsid w:val="00150EF4"/>
    <w:rsid w:val="00151D39"/>
    <w:rsid w:val="00153CB3"/>
    <w:rsid w:val="00155955"/>
    <w:rsid w:val="00156451"/>
    <w:rsid w:val="001571DC"/>
    <w:rsid w:val="00161771"/>
    <w:rsid w:val="00165357"/>
    <w:rsid w:val="00166625"/>
    <w:rsid w:val="00166B7F"/>
    <w:rsid w:val="00166D8A"/>
    <w:rsid w:val="0017037A"/>
    <w:rsid w:val="0017710B"/>
    <w:rsid w:val="0018028B"/>
    <w:rsid w:val="001811EE"/>
    <w:rsid w:val="001824BA"/>
    <w:rsid w:val="00183371"/>
    <w:rsid w:val="00183C63"/>
    <w:rsid w:val="00197C06"/>
    <w:rsid w:val="001A0EB4"/>
    <w:rsid w:val="001A2C4D"/>
    <w:rsid w:val="001A4259"/>
    <w:rsid w:val="001A5F62"/>
    <w:rsid w:val="001A6344"/>
    <w:rsid w:val="001B0BF6"/>
    <w:rsid w:val="001B2100"/>
    <w:rsid w:val="001B4129"/>
    <w:rsid w:val="001B618B"/>
    <w:rsid w:val="001B651E"/>
    <w:rsid w:val="001B722C"/>
    <w:rsid w:val="001C1743"/>
    <w:rsid w:val="001C34A6"/>
    <w:rsid w:val="001C4140"/>
    <w:rsid w:val="001D14EA"/>
    <w:rsid w:val="001D1A0A"/>
    <w:rsid w:val="001D2413"/>
    <w:rsid w:val="001D6307"/>
    <w:rsid w:val="001D6CF3"/>
    <w:rsid w:val="001E02A0"/>
    <w:rsid w:val="001E06D3"/>
    <w:rsid w:val="001E0829"/>
    <w:rsid w:val="001E0889"/>
    <w:rsid w:val="001E5B32"/>
    <w:rsid w:val="001E631A"/>
    <w:rsid w:val="001E77E7"/>
    <w:rsid w:val="001F05CE"/>
    <w:rsid w:val="001F3C2B"/>
    <w:rsid w:val="001F5ACD"/>
    <w:rsid w:val="002005A4"/>
    <w:rsid w:val="002013E4"/>
    <w:rsid w:val="00204647"/>
    <w:rsid w:val="00204799"/>
    <w:rsid w:val="00210587"/>
    <w:rsid w:val="00212249"/>
    <w:rsid w:val="0021320B"/>
    <w:rsid w:val="00221B8B"/>
    <w:rsid w:val="00223830"/>
    <w:rsid w:val="002267B4"/>
    <w:rsid w:val="002316A5"/>
    <w:rsid w:val="0023332B"/>
    <w:rsid w:val="00235750"/>
    <w:rsid w:val="00240538"/>
    <w:rsid w:val="00245138"/>
    <w:rsid w:val="00246CF1"/>
    <w:rsid w:val="002506F9"/>
    <w:rsid w:val="00250F57"/>
    <w:rsid w:val="00251FCA"/>
    <w:rsid w:val="002523E3"/>
    <w:rsid w:val="00253DAE"/>
    <w:rsid w:val="00257151"/>
    <w:rsid w:val="00262451"/>
    <w:rsid w:val="002649E0"/>
    <w:rsid w:val="002712A3"/>
    <w:rsid w:val="00274FBE"/>
    <w:rsid w:val="002762E1"/>
    <w:rsid w:val="00276A74"/>
    <w:rsid w:val="00277D26"/>
    <w:rsid w:val="002811BC"/>
    <w:rsid w:val="00283DE8"/>
    <w:rsid w:val="00285966"/>
    <w:rsid w:val="00290988"/>
    <w:rsid w:val="00293904"/>
    <w:rsid w:val="002A19B5"/>
    <w:rsid w:val="002A3281"/>
    <w:rsid w:val="002A3D26"/>
    <w:rsid w:val="002A3F8C"/>
    <w:rsid w:val="002A719C"/>
    <w:rsid w:val="002B1ADF"/>
    <w:rsid w:val="002B500C"/>
    <w:rsid w:val="002B6515"/>
    <w:rsid w:val="002B7866"/>
    <w:rsid w:val="002C444C"/>
    <w:rsid w:val="002C4F93"/>
    <w:rsid w:val="002C6C7A"/>
    <w:rsid w:val="002D0486"/>
    <w:rsid w:val="002D4057"/>
    <w:rsid w:val="002E011C"/>
    <w:rsid w:val="002E10D3"/>
    <w:rsid w:val="002E43B4"/>
    <w:rsid w:val="002E733A"/>
    <w:rsid w:val="002F0CF3"/>
    <w:rsid w:val="002F1437"/>
    <w:rsid w:val="002F3943"/>
    <w:rsid w:val="0030170A"/>
    <w:rsid w:val="00316091"/>
    <w:rsid w:val="00332700"/>
    <w:rsid w:val="00332810"/>
    <w:rsid w:val="00335110"/>
    <w:rsid w:val="0033574F"/>
    <w:rsid w:val="00340C87"/>
    <w:rsid w:val="00342DC7"/>
    <w:rsid w:val="00345D80"/>
    <w:rsid w:val="003471D4"/>
    <w:rsid w:val="003529C7"/>
    <w:rsid w:val="0035379B"/>
    <w:rsid w:val="003560BA"/>
    <w:rsid w:val="003575B0"/>
    <w:rsid w:val="00363DD8"/>
    <w:rsid w:val="003731AC"/>
    <w:rsid w:val="003754AC"/>
    <w:rsid w:val="00380964"/>
    <w:rsid w:val="00384294"/>
    <w:rsid w:val="0038798D"/>
    <w:rsid w:val="00387A90"/>
    <w:rsid w:val="0039239A"/>
    <w:rsid w:val="00395792"/>
    <w:rsid w:val="003A17B0"/>
    <w:rsid w:val="003A4984"/>
    <w:rsid w:val="003A60BE"/>
    <w:rsid w:val="003A64EE"/>
    <w:rsid w:val="003B0A20"/>
    <w:rsid w:val="003B4DA1"/>
    <w:rsid w:val="003B514A"/>
    <w:rsid w:val="003C0155"/>
    <w:rsid w:val="003C4023"/>
    <w:rsid w:val="003C6220"/>
    <w:rsid w:val="003C76E2"/>
    <w:rsid w:val="003D1F15"/>
    <w:rsid w:val="003D2871"/>
    <w:rsid w:val="003D3707"/>
    <w:rsid w:val="003D454D"/>
    <w:rsid w:val="003D5B83"/>
    <w:rsid w:val="003D74C2"/>
    <w:rsid w:val="003E0C68"/>
    <w:rsid w:val="003E1D9D"/>
    <w:rsid w:val="003E312F"/>
    <w:rsid w:val="003E3FA5"/>
    <w:rsid w:val="003E6E47"/>
    <w:rsid w:val="003E73E4"/>
    <w:rsid w:val="003E7627"/>
    <w:rsid w:val="003F0623"/>
    <w:rsid w:val="003F5932"/>
    <w:rsid w:val="003F5BFD"/>
    <w:rsid w:val="00402F2D"/>
    <w:rsid w:val="00410696"/>
    <w:rsid w:val="00412B2A"/>
    <w:rsid w:val="004200FE"/>
    <w:rsid w:val="00421DAC"/>
    <w:rsid w:val="00426F06"/>
    <w:rsid w:val="00427747"/>
    <w:rsid w:val="00430514"/>
    <w:rsid w:val="00432F56"/>
    <w:rsid w:val="00435275"/>
    <w:rsid w:val="00436CA5"/>
    <w:rsid w:val="00440C3D"/>
    <w:rsid w:val="004412D3"/>
    <w:rsid w:val="00441957"/>
    <w:rsid w:val="00442044"/>
    <w:rsid w:val="00443D2E"/>
    <w:rsid w:val="00443D32"/>
    <w:rsid w:val="00447CE5"/>
    <w:rsid w:val="00447D6E"/>
    <w:rsid w:val="00453058"/>
    <w:rsid w:val="00455B21"/>
    <w:rsid w:val="004560FD"/>
    <w:rsid w:val="0046286E"/>
    <w:rsid w:val="00465778"/>
    <w:rsid w:val="00471234"/>
    <w:rsid w:val="00477522"/>
    <w:rsid w:val="00483529"/>
    <w:rsid w:val="004857A0"/>
    <w:rsid w:val="00487431"/>
    <w:rsid w:val="00491A34"/>
    <w:rsid w:val="004926C3"/>
    <w:rsid w:val="00492CEF"/>
    <w:rsid w:val="00493236"/>
    <w:rsid w:val="00493457"/>
    <w:rsid w:val="00494628"/>
    <w:rsid w:val="00496922"/>
    <w:rsid w:val="004A0166"/>
    <w:rsid w:val="004A0C5B"/>
    <w:rsid w:val="004A30C5"/>
    <w:rsid w:val="004A3377"/>
    <w:rsid w:val="004A4AAB"/>
    <w:rsid w:val="004A5A5B"/>
    <w:rsid w:val="004B29BC"/>
    <w:rsid w:val="004B2BA9"/>
    <w:rsid w:val="004B4A3A"/>
    <w:rsid w:val="004B7A97"/>
    <w:rsid w:val="004C5910"/>
    <w:rsid w:val="004C5E90"/>
    <w:rsid w:val="004D79FF"/>
    <w:rsid w:val="004E01F5"/>
    <w:rsid w:val="004E288A"/>
    <w:rsid w:val="004E382F"/>
    <w:rsid w:val="004E52AF"/>
    <w:rsid w:val="004E76CA"/>
    <w:rsid w:val="004F1901"/>
    <w:rsid w:val="00505C44"/>
    <w:rsid w:val="00505F21"/>
    <w:rsid w:val="0051020F"/>
    <w:rsid w:val="00512823"/>
    <w:rsid w:val="00523386"/>
    <w:rsid w:val="00533615"/>
    <w:rsid w:val="00540892"/>
    <w:rsid w:val="00546079"/>
    <w:rsid w:val="00555041"/>
    <w:rsid w:val="00555663"/>
    <w:rsid w:val="00560934"/>
    <w:rsid w:val="00564960"/>
    <w:rsid w:val="00566E02"/>
    <w:rsid w:val="00571359"/>
    <w:rsid w:val="005734A4"/>
    <w:rsid w:val="005746F4"/>
    <w:rsid w:val="00582139"/>
    <w:rsid w:val="00585079"/>
    <w:rsid w:val="005869F5"/>
    <w:rsid w:val="00586FC2"/>
    <w:rsid w:val="00592007"/>
    <w:rsid w:val="0059314B"/>
    <w:rsid w:val="0059440A"/>
    <w:rsid w:val="00596E58"/>
    <w:rsid w:val="005A1078"/>
    <w:rsid w:val="005B28C1"/>
    <w:rsid w:val="005C2B57"/>
    <w:rsid w:val="005C2E48"/>
    <w:rsid w:val="005D4DD7"/>
    <w:rsid w:val="005D67C0"/>
    <w:rsid w:val="005E1C6D"/>
    <w:rsid w:val="005E5CE8"/>
    <w:rsid w:val="005E6846"/>
    <w:rsid w:val="0060175A"/>
    <w:rsid w:val="00602799"/>
    <w:rsid w:val="0060703C"/>
    <w:rsid w:val="00610C29"/>
    <w:rsid w:val="00612041"/>
    <w:rsid w:val="006145BA"/>
    <w:rsid w:val="0062303E"/>
    <w:rsid w:val="00631C0B"/>
    <w:rsid w:val="006404E6"/>
    <w:rsid w:val="00647ABE"/>
    <w:rsid w:val="00650C19"/>
    <w:rsid w:val="00652A82"/>
    <w:rsid w:val="006554D8"/>
    <w:rsid w:val="00657775"/>
    <w:rsid w:val="006618B2"/>
    <w:rsid w:val="00663056"/>
    <w:rsid w:val="00664B05"/>
    <w:rsid w:val="0067325D"/>
    <w:rsid w:val="006749F6"/>
    <w:rsid w:val="00674A24"/>
    <w:rsid w:val="00681FD6"/>
    <w:rsid w:val="00682053"/>
    <w:rsid w:val="006856A9"/>
    <w:rsid w:val="00685ED5"/>
    <w:rsid w:val="006877BC"/>
    <w:rsid w:val="006908C0"/>
    <w:rsid w:val="006923A5"/>
    <w:rsid w:val="00692435"/>
    <w:rsid w:val="00693C79"/>
    <w:rsid w:val="00694263"/>
    <w:rsid w:val="00694617"/>
    <w:rsid w:val="00696C88"/>
    <w:rsid w:val="006A055F"/>
    <w:rsid w:val="006A1EBD"/>
    <w:rsid w:val="006A5293"/>
    <w:rsid w:val="006B0238"/>
    <w:rsid w:val="006B0DF3"/>
    <w:rsid w:val="006B14BC"/>
    <w:rsid w:val="006B1D7F"/>
    <w:rsid w:val="006B53B3"/>
    <w:rsid w:val="006C430A"/>
    <w:rsid w:val="006C4DD7"/>
    <w:rsid w:val="006C66FB"/>
    <w:rsid w:val="006D2809"/>
    <w:rsid w:val="006D6F76"/>
    <w:rsid w:val="006E0513"/>
    <w:rsid w:val="006E264F"/>
    <w:rsid w:val="006F3B58"/>
    <w:rsid w:val="006F4024"/>
    <w:rsid w:val="006F500A"/>
    <w:rsid w:val="007003F3"/>
    <w:rsid w:val="007048AC"/>
    <w:rsid w:val="007145C3"/>
    <w:rsid w:val="00721128"/>
    <w:rsid w:val="007216C5"/>
    <w:rsid w:val="007242BA"/>
    <w:rsid w:val="00732C74"/>
    <w:rsid w:val="00733A4B"/>
    <w:rsid w:val="00733C7D"/>
    <w:rsid w:val="00734121"/>
    <w:rsid w:val="007370B5"/>
    <w:rsid w:val="0074051F"/>
    <w:rsid w:val="00740761"/>
    <w:rsid w:val="007426CC"/>
    <w:rsid w:val="00742B7F"/>
    <w:rsid w:val="00751033"/>
    <w:rsid w:val="00753483"/>
    <w:rsid w:val="0075348C"/>
    <w:rsid w:val="007549A7"/>
    <w:rsid w:val="00762AFD"/>
    <w:rsid w:val="00764D0D"/>
    <w:rsid w:val="00767384"/>
    <w:rsid w:val="0078064A"/>
    <w:rsid w:val="007810CB"/>
    <w:rsid w:val="007828FA"/>
    <w:rsid w:val="00783096"/>
    <w:rsid w:val="00784C96"/>
    <w:rsid w:val="00785272"/>
    <w:rsid w:val="007866AC"/>
    <w:rsid w:val="00787167"/>
    <w:rsid w:val="00787C61"/>
    <w:rsid w:val="00790325"/>
    <w:rsid w:val="00792041"/>
    <w:rsid w:val="007933F1"/>
    <w:rsid w:val="007951D3"/>
    <w:rsid w:val="00797148"/>
    <w:rsid w:val="007A43F6"/>
    <w:rsid w:val="007A65EE"/>
    <w:rsid w:val="007B1D4C"/>
    <w:rsid w:val="007B3B18"/>
    <w:rsid w:val="007B3BF3"/>
    <w:rsid w:val="007B4DC0"/>
    <w:rsid w:val="007C2C69"/>
    <w:rsid w:val="007C4F21"/>
    <w:rsid w:val="007C5215"/>
    <w:rsid w:val="007D321D"/>
    <w:rsid w:val="007E43F8"/>
    <w:rsid w:val="007E656B"/>
    <w:rsid w:val="007E768F"/>
    <w:rsid w:val="007E7E65"/>
    <w:rsid w:val="007F50E8"/>
    <w:rsid w:val="00800319"/>
    <w:rsid w:val="00801462"/>
    <w:rsid w:val="00801F7F"/>
    <w:rsid w:val="00812189"/>
    <w:rsid w:val="00817D6A"/>
    <w:rsid w:val="00823FE4"/>
    <w:rsid w:val="00824245"/>
    <w:rsid w:val="00824F1C"/>
    <w:rsid w:val="00825CB0"/>
    <w:rsid w:val="00837790"/>
    <w:rsid w:val="008431EC"/>
    <w:rsid w:val="00844050"/>
    <w:rsid w:val="00844903"/>
    <w:rsid w:val="008637FA"/>
    <w:rsid w:val="00865BFB"/>
    <w:rsid w:val="00881A42"/>
    <w:rsid w:val="00881CB0"/>
    <w:rsid w:val="008823E4"/>
    <w:rsid w:val="00885223"/>
    <w:rsid w:val="00885E0A"/>
    <w:rsid w:val="0088603B"/>
    <w:rsid w:val="008865B1"/>
    <w:rsid w:val="0089236D"/>
    <w:rsid w:val="00893FC3"/>
    <w:rsid w:val="0089577B"/>
    <w:rsid w:val="00895BAE"/>
    <w:rsid w:val="008A00D4"/>
    <w:rsid w:val="008A0DF4"/>
    <w:rsid w:val="008B0B84"/>
    <w:rsid w:val="008B0F32"/>
    <w:rsid w:val="008B2E45"/>
    <w:rsid w:val="008B4E70"/>
    <w:rsid w:val="008D1C15"/>
    <w:rsid w:val="008E17CC"/>
    <w:rsid w:val="008E51A5"/>
    <w:rsid w:val="008E5726"/>
    <w:rsid w:val="008E58AC"/>
    <w:rsid w:val="008E5972"/>
    <w:rsid w:val="008E7958"/>
    <w:rsid w:val="008F33B4"/>
    <w:rsid w:val="00911CBF"/>
    <w:rsid w:val="00912BF8"/>
    <w:rsid w:val="0091489D"/>
    <w:rsid w:val="00915EFE"/>
    <w:rsid w:val="009171B6"/>
    <w:rsid w:val="00922B85"/>
    <w:rsid w:val="0093296F"/>
    <w:rsid w:val="0094066F"/>
    <w:rsid w:val="00947A05"/>
    <w:rsid w:val="009500DC"/>
    <w:rsid w:val="00950917"/>
    <w:rsid w:val="009509D9"/>
    <w:rsid w:val="00951923"/>
    <w:rsid w:val="009525B4"/>
    <w:rsid w:val="00954692"/>
    <w:rsid w:val="00956508"/>
    <w:rsid w:val="00963252"/>
    <w:rsid w:val="00965E05"/>
    <w:rsid w:val="00970BD4"/>
    <w:rsid w:val="00972C81"/>
    <w:rsid w:val="0097568A"/>
    <w:rsid w:val="00980E1D"/>
    <w:rsid w:val="009810C5"/>
    <w:rsid w:val="009913F5"/>
    <w:rsid w:val="009928B2"/>
    <w:rsid w:val="009950CC"/>
    <w:rsid w:val="00995CB0"/>
    <w:rsid w:val="00997E77"/>
    <w:rsid w:val="009A1F1F"/>
    <w:rsid w:val="009A2734"/>
    <w:rsid w:val="009A3159"/>
    <w:rsid w:val="009B0644"/>
    <w:rsid w:val="009B2BFD"/>
    <w:rsid w:val="009B7291"/>
    <w:rsid w:val="009C09E5"/>
    <w:rsid w:val="009C15AC"/>
    <w:rsid w:val="009C1777"/>
    <w:rsid w:val="009C2C86"/>
    <w:rsid w:val="009C34A0"/>
    <w:rsid w:val="009C66EF"/>
    <w:rsid w:val="009D035E"/>
    <w:rsid w:val="009D0753"/>
    <w:rsid w:val="009D5B58"/>
    <w:rsid w:val="009D6C19"/>
    <w:rsid w:val="009E1802"/>
    <w:rsid w:val="009E1CDE"/>
    <w:rsid w:val="009E51E2"/>
    <w:rsid w:val="009E52BC"/>
    <w:rsid w:val="009E60DB"/>
    <w:rsid w:val="009F2116"/>
    <w:rsid w:val="009F3A10"/>
    <w:rsid w:val="009F7A61"/>
    <w:rsid w:val="00A03DF9"/>
    <w:rsid w:val="00A1355D"/>
    <w:rsid w:val="00A141C2"/>
    <w:rsid w:val="00A1423E"/>
    <w:rsid w:val="00A15147"/>
    <w:rsid w:val="00A16E06"/>
    <w:rsid w:val="00A17257"/>
    <w:rsid w:val="00A2253A"/>
    <w:rsid w:val="00A2455B"/>
    <w:rsid w:val="00A35130"/>
    <w:rsid w:val="00A35C31"/>
    <w:rsid w:val="00A37964"/>
    <w:rsid w:val="00A42DE2"/>
    <w:rsid w:val="00A45D9E"/>
    <w:rsid w:val="00A464A2"/>
    <w:rsid w:val="00A500D6"/>
    <w:rsid w:val="00A513A9"/>
    <w:rsid w:val="00A52AAD"/>
    <w:rsid w:val="00A5310B"/>
    <w:rsid w:val="00A542BE"/>
    <w:rsid w:val="00A55B68"/>
    <w:rsid w:val="00A565D4"/>
    <w:rsid w:val="00A65399"/>
    <w:rsid w:val="00A816C9"/>
    <w:rsid w:val="00A84F51"/>
    <w:rsid w:val="00A85B40"/>
    <w:rsid w:val="00A85F49"/>
    <w:rsid w:val="00A868C9"/>
    <w:rsid w:val="00A86DA2"/>
    <w:rsid w:val="00A9360B"/>
    <w:rsid w:val="00A94B2D"/>
    <w:rsid w:val="00AA037F"/>
    <w:rsid w:val="00AB3386"/>
    <w:rsid w:val="00AB4647"/>
    <w:rsid w:val="00AC7C80"/>
    <w:rsid w:val="00AD037A"/>
    <w:rsid w:val="00AD2632"/>
    <w:rsid w:val="00AD49CB"/>
    <w:rsid w:val="00AD4DD0"/>
    <w:rsid w:val="00AD5EDF"/>
    <w:rsid w:val="00AE273B"/>
    <w:rsid w:val="00AE4505"/>
    <w:rsid w:val="00AE59DC"/>
    <w:rsid w:val="00AF4462"/>
    <w:rsid w:val="00AF470C"/>
    <w:rsid w:val="00AF6342"/>
    <w:rsid w:val="00B02CFE"/>
    <w:rsid w:val="00B0349B"/>
    <w:rsid w:val="00B04145"/>
    <w:rsid w:val="00B04FA4"/>
    <w:rsid w:val="00B07EE5"/>
    <w:rsid w:val="00B13D7A"/>
    <w:rsid w:val="00B1540F"/>
    <w:rsid w:val="00B157A2"/>
    <w:rsid w:val="00B24B7C"/>
    <w:rsid w:val="00B25B4B"/>
    <w:rsid w:val="00B26B83"/>
    <w:rsid w:val="00B32479"/>
    <w:rsid w:val="00B32A5F"/>
    <w:rsid w:val="00B338FC"/>
    <w:rsid w:val="00B402A7"/>
    <w:rsid w:val="00B43D05"/>
    <w:rsid w:val="00B44527"/>
    <w:rsid w:val="00B47860"/>
    <w:rsid w:val="00B50A80"/>
    <w:rsid w:val="00B5702B"/>
    <w:rsid w:val="00B63547"/>
    <w:rsid w:val="00B640E7"/>
    <w:rsid w:val="00B66A45"/>
    <w:rsid w:val="00B66FB6"/>
    <w:rsid w:val="00B70E6F"/>
    <w:rsid w:val="00B729C0"/>
    <w:rsid w:val="00B72B31"/>
    <w:rsid w:val="00B76985"/>
    <w:rsid w:val="00B770CC"/>
    <w:rsid w:val="00B841ED"/>
    <w:rsid w:val="00B866B4"/>
    <w:rsid w:val="00BA049B"/>
    <w:rsid w:val="00BA1B48"/>
    <w:rsid w:val="00BA590A"/>
    <w:rsid w:val="00BA608A"/>
    <w:rsid w:val="00BB0853"/>
    <w:rsid w:val="00BB0B39"/>
    <w:rsid w:val="00BB166A"/>
    <w:rsid w:val="00BB3048"/>
    <w:rsid w:val="00BB5F49"/>
    <w:rsid w:val="00BB5F75"/>
    <w:rsid w:val="00BC046B"/>
    <w:rsid w:val="00BC33A9"/>
    <w:rsid w:val="00BC6910"/>
    <w:rsid w:val="00BD34D3"/>
    <w:rsid w:val="00BD3931"/>
    <w:rsid w:val="00BD3EF0"/>
    <w:rsid w:val="00BD5B88"/>
    <w:rsid w:val="00BE20A8"/>
    <w:rsid w:val="00BE3174"/>
    <w:rsid w:val="00BE6BBC"/>
    <w:rsid w:val="00BF21E8"/>
    <w:rsid w:val="00BF4E45"/>
    <w:rsid w:val="00C00830"/>
    <w:rsid w:val="00C05B49"/>
    <w:rsid w:val="00C05E6F"/>
    <w:rsid w:val="00C07D27"/>
    <w:rsid w:val="00C11BA7"/>
    <w:rsid w:val="00C13851"/>
    <w:rsid w:val="00C22152"/>
    <w:rsid w:val="00C24D03"/>
    <w:rsid w:val="00C25E61"/>
    <w:rsid w:val="00C3174B"/>
    <w:rsid w:val="00C36136"/>
    <w:rsid w:val="00C40029"/>
    <w:rsid w:val="00C42739"/>
    <w:rsid w:val="00C51925"/>
    <w:rsid w:val="00C542FF"/>
    <w:rsid w:val="00C54EFF"/>
    <w:rsid w:val="00C6267C"/>
    <w:rsid w:val="00C67A17"/>
    <w:rsid w:val="00C70D4B"/>
    <w:rsid w:val="00C72B8B"/>
    <w:rsid w:val="00C75610"/>
    <w:rsid w:val="00C76A7C"/>
    <w:rsid w:val="00C8175A"/>
    <w:rsid w:val="00C90A42"/>
    <w:rsid w:val="00C91633"/>
    <w:rsid w:val="00C91BED"/>
    <w:rsid w:val="00C94551"/>
    <w:rsid w:val="00CA2AB4"/>
    <w:rsid w:val="00CA347B"/>
    <w:rsid w:val="00CA5B79"/>
    <w:rsid w:val="00CB0100"/>
    <w:rsid w:val="00CC1A30"/>
    <w:rsid w:val="00CC2135"/>
    <w:rsid w:val="00CC75B9"/>
    <w:rsid w:val="00CD43BE"/>
    <w:rsid w:val="00CD5BFB"/>
    <w:rsid w:val="00CD7686"/>
    <w:rsid w:val="00CE079F"/>
    <w:rsid w:val="00CE0CA9"/>
    <w:rsid w:val="00CE1BC3"/>
    <w:rsid w:val="00CE25F2"/>
    <w:rsid w:val="00CE4FF7"/>
    <w:rsid w:val="00CE5BEB"/>
    <w:rsid w:val="00CE69E9"/>
    <w:rsid w:val="00CF268E"/>
    <w:rsid w:val="00CF3985"/>
    <w:rsid w:val="00CF5AAB"/>
    <w:rsid w:val="00D013CE"/>
    <w:rsid w:val="00D04E53"/>
    <w:rsid w:val="00D056CE"/>
    <w:rsid w:val="00D13AF6"/>
    <w:rsid w:val="00D15D0B"/>
    <w:rsid w:val="00D25074"/>
    <w:rsid w:val="00D25A77"/>
    <w:rsid w:val="00D26B59"/>
    <w:rsid w:val="00D30CB6"/>
    <w:rsid w:val="00D322BB"/>
    <w:rsid w:val="00D33567"/>
    <w:rsid w:val="00D33D2B"/>
    <w:rsid w:val="00D36C07"/>
    <w:rsid w:val="00D44E37"/>
    <w:rsid w:val="00D524CE"/>
    <w:rsid w:val="00D54E4B"/>
    <w:rsid w:val="00D56DA9"/>
    <w:rsid w:val="00D701F3"/>
    <w:rsid w:val="00D7212C"/>
    <w:rsid w:val="00D73283"/>
    <w:rsid w:val="00D7380B"/>
    <w:rsid w:val="00D7441C"/>
    <w:rsid w:val="00D75D77"/>
    <w:rsid w:val="00D77BE7"/>
    <w:rsid w:val="00D908B9"/>
    <w:rsid w:val="00D92182"/>
    <w:rsid w:val="00D92A8B"/>
    <w:rsid w:val="00D93718"/>
    <w:rsid w:val="00D96988"/>
    <w:rsid w:val="00D973CA"/>
    <w:rsid w:val="00DA11A0"/>
    <w:rsid w:val="00DA34E6"/>
    <w:rsid w:val="00DA5D52"/>
    <w:rsid w:val="00DA6336"/>
    <w:rsid w:val="00DA690B"/>
    <w:rsid w:val="00DA720A"/>
    <w:rsid w:val="00DB7753"/>
    <w:rsid w:val="00DC48C5"/>
    <w:rsid w:val="00DC5AD3"/>
    <w:rsid w:val="00DC5BF6"/>
    <w:rsid w:val="00DC6AFB"/>
    <w:rsid w:val="00DC7E9A"/>
    <w:rsid w:val="00DD09AB"/>
    <w:rsid w:val="00DD09C1"/>
    <w:rsid w:val="00DD42A5"/>
    <w:rsid w:val="00DD4624"/>
    <w:rsid w:val="00DD60EF"/>
    <w:rsid w:val="00DE115C"/>
    <w:rsid w:val="00DE181E"/>
    <w:rsid w:val="00DE1ABB"/>
    <w:rsid w:val="00DE4FCA"/>
    <w:rsid w:val="00DE6AE9"/>
    <w:rsid w:val="00DF1B39"/>
    <w:rsid w:val="00DF2EE9"/>
    <w:rsid w:val="00DF74F4"/>
    <w:rsid w:val="00E00A1A"/>
    <w:rsid w:val="00E00E83"/>
    <w:rsid w:val="00E06859"/>
    <w:rsid w:val="00E07752"/>
    <w:rsid w:val="00E1224B"/>
    <w:rsid w:val="00E15328"/>
    <w:rsid w:val="00E16609"/>
    <w:rsid w:val="00E21CF5"/>
    <w:rsid w:val="00E2202C"/>
    <w:rsid w:val="00E233F3"/>
    <w:rsid w:val="00E272C3"/>
    <w:rsid w:val="00E42A30"/>
    <w:rsid w:val="00E512D6"/>
    <w:rsid w:val="00E56711"/>
    <w:rsid w:val="00E56A9F"/>
    <w:rsid w:val="00E64278"/>
    <w:rsid w:val="00E66334"/>
    <w:rsid w:val="00E71684"/>
    <w:rsid w:val="00E729C9"/>
    <w:rsid w:val="00E733AD"/>
    <w:rsid w:val="00E81F3E"/>
    <w:rsid w:val="00E835A2"/>
    <w:rsid w:val="00E8435C"/>
    <w:rsid w:val="00E859BD"/>
    <w:rsid w:val="00E86DB4"/>
    <w:rsid w:val="00E874F2"/>
    <w:rsid w:val="00E87989"/>
    <w:rsid w:val="00E956C2"/>
    <w:rsid w:val="00E96759"/>
    <w:rsid w:val="00E975BE"/>
    <w:rsid w:val="00EA1CF6"/>
    <w:rsid w:val="00EA66B5"/>
    <w:rsid w:val="00EA6E90"/>
    <w:rsid w:val="00EB336B"/>
    <w:rsid w:val="00EB34FC"/>
    <w:rsid w:val="00EB4E22"/>
    <w:rsid w:val="00EB50B1"/>
    <w:rsid w:val="00EB76E1"/>
    <w:rsid w:val="00EC6864"/>
    <w:rsid w:val="00EE271E"/>
    <w:rsid w:val="00EE565A"/>
    <w:rsid w:val="00EF12B8"/>
    <w:rsid w:val="00EF7307"/>
    <w:rsid w:val="00F00613"/>
    <w:rsid w:val="00F022BC"/>
    <w:rsid w:val="00F0295A"/>
    <w:rsid w:val="00F054CA"/>
    <w:rsid w:val="00F0630C"/>
    <w:rsid w:val="00F07E49"/>
    <w:rsid w:val="00F1174C"/>
    <w:rsid w:val="00F11FA8"/>
    <w:rsid w:val="00F12AD8"/>
    <w:rsid w:val="00F2008B"/>
    <w:rsid w:val="00F20DCF"/>
    <w:rsid w:val="00F214F6"/>
    <w:rsid w:val="00F23BA3"/>
    <w:rsid w:val="00F259AB"/>
    <w:rsid w:val="00F2772E"/>
    <w:rsid w:val="00F30C4C"/>
    <w:rsid w:val="00F32B73"/>
    <w:rsid w:val="00F34020"/>
    <w:rsid w:val="00F34046"/>
    <w:rsid w:val="00F35345"/>
    <w:rsid w:val="00F35BE5"/>
    <w:rsid w:val="00F4261E"/>
    <w:rsid w:val="00F445B4"/>
    <w:rsid w:val="00F4752B"/>
    <w:rsid w:val="00F47879"/>
    <w:rsid w:val="00F50A2A"/>
    <w:rsid w:val="00F51210"/>
    <w:rsid w:val="00F51C42"/>
    <w:rsid w:val="00F56046"/>
    <w:rsid w:val="00F56792"/>
    <w:rsid w:val="00F56A52"/>
    <w:rsid w:val="00F56D9A"/>
    <w:rsid w:val="00F60E32"/>
    <w:rsid w:val="00F6125D"/>
    <w:rsid w:val="00F6703F"/>
    <w:rsid w:val="00F7104B"/>
    <w:rsid w:val="00F71DBA"/>
    <w:rsid w:val="00F7242E"/>
    <w:rsid w:val="00F84D47"/>
    <w:rsid w:val="00F8614B"/>
    <w:rsid w:val="00F90B81"/>
    <w:rsid w:val="00F9368E"/>
    <w:rsid w:val="00F95D73"/>
    <w:rsid w:val="00F95FD3"/>
    <w:rsid w:val="00FA13ED"/>
    <w:rsid w:val="00FA61BF"/>
    <w:rsid w:val="00FA689E"/>
    <w:rsid w:val="00FC0464"/>
    <w:rsid w:val="00FC4B74"/>
    <w:rsid w:val="00FC7F0E"/>
    <w:rsid w:val="00FD0509"/>
    <w:rsid w:val="00FD3DFE"/>
    <w:rsid w:val="00FD5A8C"/>
    <w:rsid w:val="00FD6433"/>
    <w:rsid w:val="00FD7AE1"/>
    <w:rsid w:val="00FE164E"/>
    <w:rsid w:val="00FE3233"/>
    <w:rsid w:val="00FF1922"/>
    <w:rsid w:val="00FF2C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table of figures" w:uiPriority="0"/>
    <w:lsdException w:name="annotation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6609"/>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16609"/>
    <w:pPr>
      <w:keepNext/>
      <w:spacing w:before="240" w:after="120"/>
      <w:outlineLvl w:val="0"/>
    </w:pPr>
    <w:rPr>
      <w:rFonts w:ascii="Arial Narrow" w:hAnsi="Arial Narrow"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16609"/>
    <w:rPr>
      <w:rFonts w:ascii="Arial Narrow" w:eastAsia="Times New Roman" w:hAnsi="Arial Narrow"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basedOn w:val="TableNormal"/>
    <w:rsid w:val="00E16609"/>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EndnoteReference">
    <w:name w:val="endnote reference"/>
    <w:basedOn w:val="DefaultParagraphFont"/>
    <w:semiHidden/>
    <w:rsid w:val="00FD3DFE"/>
    <w:rPr>
      <w:vertAlign w:val="superscript"/>
    </w:rPr>
  </w:style>
  <w:style w:type="character" w:styleId="PageNumber">
    <w:name w:val="page number"/>
    <w:basedOn w:val="DefaultParagraphFont"/>
    <w:rsid w:val="00FD3DFE"/>
    <w:rPr>
      <w:rFonts w:ascii="Arial" w:hAnsi="Arial"/>
      <w:sz w:val="20"/>
    </w:rPr>
  </w:style>
  <w:style w:type="paragraph" w:customStyle="1" w:styleId="Normal2">
    <w:name w:val="Normal2"/>
    <w:basedOn w:val="Normal"/>
    <w:next w:val="Normal"/>
    <w:link w:val="Normal2Char"/>
    <w:rsid w:val="00FD3DFE"/>
    <w:pPr>
      <w:spacing w:line="280" w:lineRule="atLeast"/>
    </w:pPr>
  </w:style>
  <w:style w:type="character" w:customStyle="1" w:styleId="Normal2Char">
    <w:name w:val="Normal2 Char"/>
    <w:basedOn w:val="DefaultParagraphFont"/>
    <w:link w:val="Normal2"/>
    <w:rsid w:val="00FD3DFE"/>
    <w:rPr>
      <w:rFonts w:ascii="Times New Roman" w:eastAsia="Times New Roman" w:hAnsi="Times New Roman" w:cs="Times New Roman"/>
      <w:sz w:val="24"/>
      <w:szCs w:val="24"/>
    </w:rPr>
  </w:style>
  <w:style w:type="paragraph" w:styleId="EndnoteText">
    <w:name w:val="endnote text"/>
    <w:basedOn w:val="Normal"/>
    <w:link w:val="EndnoteTextChar"/>
    <w:semiHidden/>
    <w:rsid w:val="00FD3DFE"/>
    <w:rPr>
      <w:sz w:val="20"/>
      <w:szCs w:val="20"/>
    </w:rPr>
  </w:style>
  <w:style w:type="character" w:customStyle="1" w:styleId="EndnoteTextChar">
    <w:name w:val="Endnote Text Char"/>
    <w:basedOn w:val="DefaultParagraphFont"/>
    <w:link w:val="EndnoteText"/>
    <w:rsid w:val="00FD3DFE"/>
    <w:rPr>
      <w:rFonts w:ascii="Times New Roman" w:eastAsia="Times New Roman" w:hAnsi="Times New Roman" w:cs="Times New Roman"/>
      <w:sz w:val="20"/>
      <w:szCs w:val="20"/>
    </w:rPr>
  </w:style>
  <w:style w:type="paragraph" w:styleId="TableofFigures">
    <w:name w:val="table of figures"/>
    <w:basedOn w:val="Normal"/>
    <w:next w:val="Normal"/>
    <w:semiHidden/>
    <w:rsid w:val="00FD3DFE"/>
    <w:pPr>
      <w:ind w:left="480" w:hanging="480"/>
    </w:pPr>
  </w:style>
  <w:style w:type="paragraph" w:styleId="NormalWeb">
    <w:name w:val="Normal (Web)"/>
    <w:basedOn w:val="Normal"/>
    <w:rsid w:val="00FD3DFE"/>
    <w:pPr>
      <w:spacing w:before="100" w:beforeAutospacing="1" w:after="100" w:afterAutospacing="1"/>
    </w:pPr>
  </w:style>
  <w:style w:type="numbering" w:customStyle="1" w:styleId="Endnote">
    <w:name w:val="Endnote"/>
    <w:basedOn w:val="NoList"/>
    <w:rsid w:val="00FD3DFE"/>
    <w:pPr>
      <w:numPr>
        <w:numId w:val="21"/>
      </w:numPr>
    </w:pPr>
  </w:style>
  <w:style w:type="paragraph" w:customStyle="1" w:styleId="WPText">
    <w:name w:val="WP Text"/>
    <w:link w:val="WPTextChar"/>
    <w:rsid w:val="00FD3DFE"/>
    <w:pPr>
      <w:spacing w:after="0" w:line="240" w:lineRule="auto"/>
    </w:pPr>
    <w:rPr>
      <w:rFonts w:ascii="Times New Roman" w:eastAsia="Times New Roman" w:hAnsi="Times New Roman" w:cs="Times New Roman"/>
      <w:sz w:val="24"/>
      <w:szCs w:val="24"/>
    </w:rPr>
  </w:style>
  <w:style w:type="character" w:customStyle="1" w:styleId="WPTextChar">
    <w:name w:val="WP Text Char"/>
    <w:basedOn w:val="DefaultParagraphFont"/>
    <w:link w:val="WPText"/>
    <w:rsid w:val="00FD3DFE"/>
    <w:rPr>
      <w:rFonts w:ascii="Times New Roman" w:eastAsia="Times New Roman" w:hAnsi="Times New Roman" w:cs="Times New Roman"/>
      <w:sz w:val="24"/>
      <w:szCs w:val="24"/>
    </w:rPr>
  </w:style>
  <w:style w:type="paragraph" w:customStyle="1" w:styleId="CharChar1">
    <w:name w:val="Char Char1"/>
    <w:basedOn w:val="Normal"/>
    <w:rsid w:val="00FD3DFE"/>
    <w:pPr>
      <w:spacing w:after="160" w:line="240" w:lineRule="exact"/>
    </w:pPr>
    <w:rPr>
      <w:rFonts w:ascii="Verdana" w:hAnsi="Verdana"/>
      <w:sz w:val="20"/>
      <w:szCs w:val="20"/>
    </w:rPr>
  </w:style>
  <w:style w:type="character" w:styleId="FollowedHyperlink">
    <w:name w:val="FollowedHyperlink"/>
    <w:basedOn w:val="DefaultParagraphFont"/>
    <w:rsid w:val="00FD3DFE"/>
    <w:rPr>
      <w:color w:val="800080"/>
      <w:u w:val="single"/>
    </w:rPr>
  </w:style>
  <w:style w:type="paragraph" w:styleId="ListParagraph">
    <w:name w:val="List Paragraph"/>
    <w:basedOn w:val="Normal"/>
    <w:uiPriority w:val="34"/>
    <w:qFormat/>
    <w:rsid w:val="00FD3DFE"/>
    <w:pPr>
      <w:ind w:left="720"/>
      <w:contextualSpacing/>
    </w:pPr>
  </w:style>
  <w:style w:type="paragraph" w:styleId="Revision">
    <w:name w:val="Revision"/>
    <w:hidden/>
    <w:uiPriority w:val="99"/>
    <w:semiHidden/>
    <w:rsid w:val="00FD3DFE"/>
    <w:pPr>
      <w:spacing w:after="0" w:line="240" w:lineRule="auto"/>
    </w:pPr>
    <w:rPr>
      <w:rFonts w:ascii="Times New Roman" w:eastAsia="Times New Roman" w:hAnsi="Times New Roman" w:cs="Times New Roman"/>
      <w:sz w:val="24"/>
      <w:szCs w:val="24"/>
    </w:rPr>
  </w:style>
  <w:style w:type="paragraph" w:customStyle="1" w:styleId="Lvl4">
    <w:name w:val="Lvl 4"/>
    <w:next w:val="Normal"/>
    <w:rsid w:val="00D30CB6"/>
    <w:pPr>
      <w:keepNext/>
      <w:spacing w:before="40" w:after="0" w:line="240" w:lineRule="auto"/>
      <w:ind w:left="216"/>
    </w:pPr>
    <w:rPr>
      <w:rFonts w:ascii="Times New Roman" w:eastAsia="Times New Roman" w:hAnsi="Times New Roman" w:cs="Times New Roman"/>
      <w:b/>
      <w:i/>
      <w:noProof/>
      <w:sz w:val="24"/>
      <w:szCs w:val="20"/>
    </w:rPr>
  </w:style>
  <w:style w:type="table" w:styleId="LightShading">
    <w:name w:val="Light Shading"/>
    <w:basedOn w:val="TableNormal"/>
    <w:uiPriority w:val="60"/>
    <w:rsid w:val="0030170A"/>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table of figures" w:uiPriority="0"/>
    <w:lsdException w:name="annotation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6609"/>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16609"/>
    <w:pPr>
      <w:keepNext/>
      <w:spacing w:before="240" w:after="120"/>
      <w:outlineLvl w:val="0"/>
    </w:pPr>
    <w:rPr>
      <w:rFonts w:ascii="Arial Narrow" w:hAnsi="Arial Narrow"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16609"/>
    <w:rPr>
      <w:rFonts w:ascii="Arial Narrow" w:eastAsia="Times New Roman" w:hAnsi="Arial Narrow"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basedOn w:val="TableNormal"/>
    <w:rsid w:val="00E16609"/>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EndnoteReference">
    <w:name w:val="endnote reference"/>
    <w:basedOn w:val="DefaultParagraphFont"/>
    <w:semiHidden/>
    <w:rsid w:val="00FD3DFE"/>
    <w:rPr>
      <w:vertAlign w:val="superscript"/>
    </w:rPr>
  </w:style>
  <w:style w:type="character" w:styleId="PageNumber">
    <w:name w:val="page number"/>
    <w:basedOn w:val="DefaultParagraphFont"/>
    <w:rsid w:val="00FD3DFE"/>
    <w:rPr>
      <w:rFonts w:ascii="Arial" w:hAnsi="Arial"/>
      <w:sz w:val="20"/>
    </w:rPr>
  </w:style>
  <w:style w:type="paragraph" w:customStyle="1" w:styleId="Normal2">
    <w:name w:val="Normal2"/>
    <w:basedOn w:val="Normal"/>
    <w:next w:val="Normal"/>
    <w:link w:val="Normal2Char"/>
    <w:rsid w:val="00FD3DFE"/>
    <w:pPr>
      <w:spacing w:line="280" w:lineRule="atLeast"/>
    </w:pPr>
  </w:style>
  <w:style w:type="character" w:customStyle="1" w:styleId="Normal2Char">
    <w:name w:val="Normal2 Char"/>
    <w:basedOn w:val="DefaultParagraphFont"/>
    <w:link w:val="Normal2"/>
    <w:rsid w:val="00FD3DFE"/>
    <w:rPr>
      <w:rFonts w:ascii="Times New Roman" w:eastAsia="Times New Roman" w:hAnsi="Times New Roman" w:cs="Times New Roman"/>
      <w:sz w:val="24"/>
      <w:szCs w:val="24"/>
    </w:rPr>
  </w:style>
  <w:style w:type="paragraph" w:styleId="EndnoteText">
    <w:name w:val="endnote text"/>
    <w:basedOn w:val="Normal"/>
    <w:link w:val="EndnoteTextChar"/>
    <w:semiHidden/>
    <w:rsid w:val="00FD3DFE"/>
    <w:rPr>
      <w:sz w:val="20"/>
      <w:szCs w:val="20"/>
    </w:rPr>
  </w:style>
  <w:style w:type="character" w:customStyle="1" w:styleId="EndnoteTextChar">
    <w:name w:val="Endnote Text Char"/>
    <w:basedOn w:val="DefaultParagraphFont"/>
    <w:link w:val="EndnoteText"/>
    <w:rsid w:val="00FD3DFE"/>
    <w:rPr>
      <w:rFonts w:ascii="Times New Roman" w:eastAsia="Times New Roman" w:hAnsi="Times New Roman" w:cs="Times New Roman"/>
      <w:sz w:val="20"/>
      <w:szCs w:val="20"/>
    </w:rPr>
  </w:style>
  <w:style w:type="paragraph" w:styleId="TableofFigures">
    <w:name w:val="table of figures"/>
    <w:basedOn w:val="Normal"/>
    <w:next w:val="Normal"/>
    <w:semiHidden/>
    <w:rsid w:val="00FD3DFE"/>
    <w:pPr>
      <w:ind w:left="480" w:hanging="480"/>
    </w:pPr>
  </w:style>
  <w:style w:type="paragraph" w:styleId="NormalWeb">
    <w:name w:val="Normal (Web)"/>
    <w:basedOn w:val="Normal"/>
    <w:rsid w:val="00FD3DFE"/>
    <w:pPr>
      <w:spacing w:before="100" w:beforeAutospacing="1" w:after="100" w:afterAutospacing="1"/>
    </w:pPr>
  </w:style>
  <w:style w:type="numbering" w:customStyle="1" w:styleId="Endnote">
    <w:name w:val="Endnote"/>
    <w:basedOn w:val="NoList"/>
    <w:rsid w:val="00FD3DFE"/>
    <w:pPr>
      <w:numPr>
        <w:numId w:val="21"/>
      </w:numPr>
    </w:pPr>
  </w:style>
  <w:style w:type="paragraph" w:customStyle="1" w:styleId="WPText">
    <w:name w:val="WP Text"/>
    <w:link w:val="WPTextChar"/>
    <w:rsid w:val="00FD3DFE"/>
    <w:pPr>
      <w:spacing w:after="0" w:line="240" w:lineRule="auto"/>
    </w:pPr>
    <w:rPr>
      <w:rFonts w:ascii="Times New Roman" w:eastAsia="Times New Roman" w:hAnsi="Times New Roman" w:cs="Times New Roman"/>
      <w:sz w:val="24"/>
      <w:szCs w:val="24"/>
    </w:rPr>
  </w:style>
  <w:style w:type="character" w:customStyle="1" w:styleId="WPTextChar">
    <w:name w:val="WP Text Char"/>
    <w:basedOn w:val="DefaultParagraphFont"/>
    <w:link w:val="WPText"/>
    <w:rsid w:val="00FD3DFE"/>
    <w:rPr>
      <w:rFonts w:ascii="Times New Roman" w:eastAsia="Times New Roman" w:hAnsi="Times New Roman" w:cs="Times New Roman"/>
      <w:sz w:val="24"/>
      <w:szCs w:val="24"/>
    </w:rPr>
  </w:style>
  <w:style w:type="paragraph" w:customStyle="1" w:styleId="CharChar1">
    <w:name w:val="Char Char1"/>
    <w:basedOn w:val="Normal"/>
    <w:rsid w:val="00FD3DFE"/>
    <w:pPr>
      <w:spacing w:after="160" w:line="240" w:lineRule="exact"/>
    </w:pPr>
    <w:rPr>
      <w:rFonts w:ascii="Verdana" w:hAnsi="Verdana"/>
      <w:sz w:val="20"/>
      <w:szCs w:val="20"/>
    </w:rPr>
  </w:style>
  <w:style w:type="character" w:styleId="FollowedHyperlink">
    <w:name w:val="FollowedHyperlink"/>
    <w:basedOn w:val="DefaultParagraphFont"/>
    <w:rsid w:val="00FD3DFE"/>
    <w:rPr>
      <w:color w:val="800080"/>
      <w:u w:val="single"/>
    </w:rPr>
  </w:style>
  <w:style w:type="paragraph" w:styleId="ListParagraph">
    <w:name w:val="List Paragraph"/>
    <w:basedOn w:val="Normal"/>
    <w:uiPriority w:val="34"/>
    <w:qFormat/>
    <w:rsid w:val="00FD3DFE"/>
    <w:pPr>
      <w:ind w:left="720"/>
      <w:contextualSpacing/>
    </w:pPr>
  </w:style>
  <w:style w:type="paragraph" w:styleId="Revision">
    <w:name w:val="Revision"/>
    <w:hidden/>
    <w:uiPriority w:val="99"/>
    <w:semiHidden/>
    <w:rsid w:val="00FD3DFE"/>
    <w:pPr>
      <w:spacing w:after="0" w:line="240" w:lineRule="auto"/>
    </w:pPr>
    <w:rPr>
      <w:rFonts w:ascii="Times New Roman" w:eastAsia="Times New Roman" w:hAnsi="Times New Roman" w:cs="Times New Roman"/>
      <w:sz w:val="24"/>
      <w:szCs w:val="24"/>
    </w:rPr>
  </w:style>
  <w:style w:type="paragraph" w:customStyle="1" w:styleId="Lvl4">
    <w:name w:val="Lvl 4"/>
    <w:next w:val="Normal"/>
    <w:rsid w:val="00D30CB6"/>
    <w:pPr>
      <w:keepNext/>
      <w:spacing w:before="40" w:after="0" w:line="240" w:lineRule="auto"/>
      <w:ind w:left="216"/>
    </w:pPr>
    <w:rPr>
      <w:rFonts w:ascii="Times New Roman" w:eastAsia="Times New Roman" w:hAnsi="Times New Roman" w:cs="Times New Roman"/>
      <w:b/>
      <w:i/>
      <w:noProof/>
      <w:sz w:val="24"/>
      <w:szCs w:val="20"/>
    </w:rPr>
  </w:style>
  <w:style w:type="table" w:styleId="LightShading">
    <w:name w:val="Light Shading"/>
    <w:basedOn w:val="TableNormal"/>
    <w:uiPriority w:val="60"/>
    <w:rsid w:val="0030170A"/>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190172">
      <w:bodyDiv w:val="1"/>
      <w:marLeft w:val="0"/>
      <w:marRight w:val="0"/>
      <w:marTop w:val="0"/>
      <w:marBottom w:val="0"/>
      <w:divBdr>
        <w:top w:val="none" w:sz="0" w:space="0" w:color="auto"/>
        <w:left w:val="none" w:sz="0" w:space="0" w:color="auto"/>
        <w:bottom w:val="none" w:sz="0" w:space="0" w:color="auto"/>
        <w:right w:val="none" w:sz="0" w:space="0" w:color="auto"/>
      </w:divBdr>
    </w:div>
    <w:div w:id="160124052">
      <w:bodyDiv w:val="1"/>
      <w:marLeft w:val="0"/>
      <w:marRight w:val="0"/>
      <w:marTop w:val="0"/>
      <w:marBottom w:val="0"/>
      <w:divBdr>
        <w:top w:val="none" w:sz="0" w:space="0" w:color="auto"/>
        <w:left w:val="none" w:sz="0" w:space="0" w:color="auto"/>
        <w:bottom w:val="none" w:sz="0" w:space="0" w:color="auto"/>
        <w:right w:val="none" w:sz="0" w:space="0" w:color="auto"/>
      </w:divBdr>
    </w:div>
    <w:div w:id="330065684">
      <w:bodyDiv w:val="1"/>
      <w:marLeft w:val="0"/>
      <w:marRight w:val="0"/>
      <w:marTop w:val="0"/>
      <w:marBottom w:val="0"/>
      <w:divBdr>
        <w:top w:val="none" w:sz="0" w:space="0" w:color="auto"/>
        <w:left w:val="none" w:sz="0" w:space="0" w:color="auto"/>
        <w:bottom w:val="none" w:sz="0" w:space="0" w:color="auto"/>
        <w:right w:val="none" w:sz="0" w:space="0" w:color="auto"/>
      </w:divBdr>
    </w:div>
    <w:div w:id="369304578">
      <w:bodyDiv w:val="1"/>
      <w:marLeft w:val="0"/>
      <w:marRight w:val="0"/>
      <w:marTop w:val="0"/>
      <w:marBottom w:val="0"/>
      <w:divBdr>
        <w:top w:val="none" w:sz="0" w:space="0" w:color="auto"/>
        <w:left w:val="none" w:sz="0" w:space="0" w:color="auto"/>
        <w:bottom w:val="none" w:sz="0" w:space="0" w:color="auto"/>
        <w:right w:val="none" w:sz="0" w:space="0" w:color="auto"/>
      </w:divBdr>
    </w:div>
    <w:div w:id="624704326">
      <w:bodyDiv w:val="1"/>
      <w:marLeft w:val="0"/>
      <w:marRight w:val="0"/>
      <w:marTop w:val="0"/>
      <w:marBottom w:val="0"/>
      <w:divBdr>
        <w:top w:val="none" w:sz="0" w:space="0" w:color="auto"/>
        <w:left w:val="none" w:sz="0" w:space="0" w:color="auto"/>
        <w:bottom w:val="none" w:sz="0" w:space="0" w:color="auto"/>
        <w:right w:val="none" w:sz="0" w:space="0" w:color="auto"/>
      </w:divBdr>
    </w:div>
    <w:div w:id="772552104">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emf"/><Relationship Id="rId18" Type="http://schemas.openxmlformats.org/officeDocument/2006/relationships/package" Target="embeddings/Microsoft_Excel_Worksheet1.xlsx"/><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5.emf"/><Relationship Id="rId7" Type="http://schemas.openxmlformats.org/officeDocument/2006/relationships/footnotes" Target="footnotes.xml"/><Relationship Id="rId12" Type="http://schemas.openxmlformats.org/officeDocument/2006/relationships/hyperlink" Target="http://www.deeresources.com" TargetMode="External"/><Relationship Id="rId17" Type="http://schemas.openxmlformats.org/officeDocument/2006/relationships/image" Target="media/image3.emf"/><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package" Target="embeddings/Microsoft_Excel_Worksheet2.xlsx"/><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24" Type="http://schemas.openxmlformats.org/officeDocument/2006/relationships/oleObject" Target="embeddings/Microsoft_Excel_97-2003_Worksheet1.xls"/><Relationship Id="rId5" Type="http://schemas.openxmlformats.org/officeDocument/2006/relationships/settings" Target="settings.xml"/><Relationship Id="rId15" Type="http://schemas.openxmlformats.org/officeDocument/2006/relationships/image" Target="media/image2.emf"/><Relationship Id="rId23" Type="http://schemas.openxmlformats.org/officeDocument/2006/relationships/image" Target="media/image6.emf"/><Relationship Id="rId10" Type="http://schemas.openxmlformats.org/officeDocument/2006/relationships/footer" Target="footer2.xml"/><Relationship Id="rId19" Type="http://schemas.openxmlformats.org/officeDocument/2006/relationships/image" Target="media/image4.emf"/><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oleObject" Target="embeddings/oleObject1.bin"/><Relationship Id="rId22" Type="http://schemas.openxmlformats.org/officeDocument/2006/relationships/package" Target="embeddings/Microsoft_Excel_Worksheet3.xlsx"/></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01DE4D-D7D2-47F3-876B-08BA8ADE0E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2541</Words>
  <Characters>14489</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Southern California Edison</Company>
  <LinksUpToDate>false</LinksUpToDate>
  <CharactersWithSpaces>16997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O'Keefe, Brian</dc:creator>
  <cp:lastModifiedBy>charmste</cp:lastModifiedBy>
  <cp:revision>2</cp:revision>
  <cp:lastPrinted>2015-08-31T22:37:00Z</cp:lastPrinted>
  <dcterms:created xsi:type="dcterms:W3CDTF">2015-09-01T23:41:00Z</dcterms:created>
  <dcterms:modified xsi:type="dcterms:W3CDTF">2015-09-01T23:41:00Z</dcterms:modified>
</cp:coreProperties>
</file>